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DF98F" w14:textId="77777777" w:rsidR="00696212" w:rsidRPr="00111B98" w:rsidRDefault="00696212" w:rsidP="00AD0F62">
      <w:pPr>
        <w:spacing w:line="264" w:lineRule="auto"/>
        <w:jc w:val="center"/>
        <w:rPr>
          <w:b/>
        </w:rPr>
      </w:pPr>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commentRangeStart w:id="0"/>
      <w:commentRangeEnd w:id="0"/>
      <w:r w:rsidR="007A4668" w:rsidRPr="00111B98">
        <w:rPr>
          <w:rStyle w:val="Odkaznakomentr"/>
        </w:rPr>
        <w:commentReference w:id="0"/>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1"/>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2" w:name="OLE_LINK3"/>
      <w:bookmarkStart w:id="3" w:name="OLE_LINK4"/>
      <w:r w:rsidRPr="00111B98">
        <w:rPr>
          <w:sz w:val="22"/>
          <w:szCs w:val="22"/>
        </w:rPr>
        <w:tab/>
      </w:r>
      <w:bookmarkEnd w:id="2"/>
      <w:bookmarkEnd w:id="3"/>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1"/>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1"/>
      </w:r>
    </w:p>
    <w:p w14:paraId="7460E329" w14:textId="77777777" w:rsidR="003463EF" w:rsidRPr="00111B98" w:rsidRDefault="003463EF" w:rsidP="00AD0F62">
      <w:pPr>
        <w:tabs>
          <w:tab w:val="left" w:pos="2340"/>
        </w:tabs>
        <w:spacing w:line="264" w:lineRule="auto"/>
        <w:ind w:left="708" w:hanging="708"/>
        <w:jc w:val="both"/>
        <w:rPr>
          <w:sz w:val="22"/>
          <w:szCs w:val="22"/>
        </w:rPr>
      </w:pPr>
      <w:r w:rsidRPr="00111B98">
        <w:rPr>
          <w:sz w:val="22"/>
          <w:szCs w:val="22"/>
        </w:rPr>
        <w:t>v zastúpení</w:t>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4"/>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4"/>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4"/>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t>PREAMBULA</w:t>
      </w:r>
    </w:p>
    <w:p w14:paraId="795778C7" w14:textId="18BC5088"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5"/>
      <w:commentRangeStart w:id="6"/>
      <w:r w:rsidR="002B7ED1" w:rsidRPr="00111B98">
        <w:rPr>
          <w:sz w:val="22"/>
          <w:szCs w:val="22"/>
        </w:rPr>
        <w:t xml:space="preserve">vyhlásenej </w:t>
      </w:r>
      <w:commentRangeEnd w:id="5"/>
      <w:commentRangeEnd w:id="6"/>
      <w:r w:rsidR="002B7ED1" w:rsidRPr="00111B98">
        <w:rPr>
          <w:sz w:val="22"/>
          <w:szCs w:val="22"/>
        </w:rPr>
        <w:t xml:space="preserve">Výzvy </w:t>
      </w:r>
      <w:r w:rsidR="00A74624" w:rsidRPr="00111B98">
        <w:rPr>
          <w:rStyle w:val="Odkaznakomentr"/>
        </w:rPr>
        <w:commentReference w:id="5"/>
      </w:r>
      <w:r w:rsidR="00A74624" w:rsidRPr="00111B98">
        <w:rPr>
          <w:rStyle w:val="Odkaznakomentr"/>
        </w:rPr>
        <w:commentReference w:id="6"/>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7"/>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7"/>
      <w:r w:rsidR="00161434" w:rsidRPr="00111B98">
        <w:rPr>
          <w:rStyle w:val="Odkaznakomentr"/>
        </w:rPr>
        <w:commentReference w:id="7"/>
      </w:r>
      <w:r w:rsidR="00161434" w:rsidRPr="00111B98">
        <w:rPr>
          <w:sz w:val="22"/>
          <w:szCs w:val="22"/>
        </w:rPr>
        <w:t xml:space="preserve"> </w:t>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8"/>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commentRangeEnd w:id="8"/>
      <w:r w:rsidR="00252411" w:rsidRPr="00111B98">
        <w:rPr>
          <w:rStyle w:val="Odkaznakomentr"/>
        </w:rPr>
        <w:commentReference w:id="8"/>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E05132">
      <w:pPr>
        <w:pStyle w:val="Odsekzoznamu"/>
        <w:numPr>
          <w:ilvl w:val="0"/>
          <w:numId w:val="58"/>
        </w:numPr>
        <w:ind w:left="1456" w:hanging="747"/>
      </w:pPr>
      <w:r w:rsidRPr="00E05132">
        <w:rPr>
          <w:sz w:val="22"/>
          <w:szCs w:val="22"/>
        </w:rPr>
        <w:t>slová uvedené:</w:t>
      </w:r>
    </w:p>
    <w:p w14:paraId="09722A2C" w14:textId="77777777" w:rsidR="00A36494" w:rsidRPr="00583B52" w:rsidRDefault="00A36494" w:rsidP="00E05132">
      <w:pPr>
        <w:pStyle w:val="Odsekzoznamu"/>
        <w:numPr>
          <w:ilvl w:val="0"/>
          <w:numId w:val="59"/>
        </w:numPr>
        <w:ind w:left="2127" w:hanging="709"/>
      </w:pPr>
      <w:r w:rsidRPr="00E05132">
        <w:rPr>
          <w:sz w:val="22"/>
          <w:szCs w:val="22"/>
        </w:rPr>
        <w:t>iba v jednotnom čísle zahŕňajú aj množné číslo a naopak;</w:t>
      </w:r>
    </w:p>
    <w:p w14:paraId="7BC88FC8" w14:textId="77777777" w:rsidR="00A36494" w:rsidRPr="00583B52" w:rsidRDefault="00A36494" w:rsidP="00E05132">
      <w:pPr>
        <w:pStyle w:val="Odsekzoznamu"/>
        <w:numPr>
          <w:ilvl w:val="0"/>
          <w:numId w:val="59"/>
        </w:numPr>
        <w:ind w:left="2127" w:hanging="709"/>
      </w:pPr>
      <w:r w:rsidRPr="00E05132">
        <w:rPr>
          <w:sz w:val="22"/>
          <w:szCs w:val="22"/>
        </w:rPr>
        <w:t>v jednom rode zahŕňajú aj iný rod;</w:t>
      </w:r>
    </w:p>
    <w:p w14:paraId="5840D587" w14:textId="77777777" w:rsidR="00A36494" w:rsidRPr="00583B52" w:rsidRDefault="00A36494" w:rsidP="00E05132">
      <w:pPr>
        <w:pStyle w:val="Odsekzoznamu"/>
        <w:numPr>
          <w:ilvl w:val="0"/>
          <w:numId w:val="59"/>
        </w:numPr>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77777777" w:rsidR="00A36494" w:rsidRPr="00583B52" w:rsidRDefault="00A36494" w:rsidP="00E05132">
      <w:pPr>
        <w:pStyle w:val="Odsekzoznamu"/>
        <w:numPr>
          <w:ilvl w:val="0"/>
          <w:numId w:val="58"/>
        </w:numPr>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právne 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t.j.  použije sa vždy v platnom znení</w:t>
      </w:r>
      <w:r w:rsidR="00C97DA8" w:rsidRPr="00E05132">
        <w:rPr>
          <w:sz w:val="22"/>
          <w:szCs w:val="22"/>
        </w:rPr>
        <w:t>;</w:t>
      </w:r>
    </w:p>
    <w:p w14:paraId="761EC50F" w14:textId="77777777" w:rsidR="00C97DA8" w:rsidRPr="00583B52" w:rsidRDefault="00A36494" w:rsidP="00E05132">
      <w:pPr>
        <w:pStyle w:val="Odsekzoznamu"/>
        <w:numPr>
          <w:ilvl w:val="0"/>
          <w:numId w:val="58"/>
        </w:numPr>
        <w:ind w:left="1456" w:hanging="747"/>
      </w:pPr>
      <w:r w:rsidRPr="00E05132">
        <w:rPr>
          <w:sz w:val="22"/>
          <w:szCs w:val="22"/>
        </w:rPr>
        <w:lastRenderedPageBreak/>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nemajú 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t>1.</w:t>
      </w:r>
      <w:r w:rsidR="007378D1" w:rsidRPr="00E05132">
        <w:rPr>
          <w:sz w:val="22"/>
          <w:szCs w:val="22"/>
        </w:rPr>
        <w:t xml:space="preserve">4 </w:t>
      </w:r>
      <w:r w:rsidRPr="00E05132">
        <w:rPr>
          <w:sz w:val="22"/>
          <w:szCs w:val="22"/>
        </w:rPr>
        <w:tab/>
      </w:r>
      <w:r w:rsidR="00B739D1" w:rsidRPr="00E05132">
        <w:rPr>
          <w:sz w:val="22"/>
          <w:szCs w:val="22"/>
        </w:rPr>
        <w:t>V nadväznosti na ust.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44EF30E" w:rsidR="0091648D" w:rsidRDefault="0091648D" w:rsidP="00E05132">
      <w:pPr>
        <w:tabs>
          <w:tab w:val="left" w:pos="3544"/>
        </w:tabs>
        <w:spacing w:before="120" w:line="264" w:lineRule="auto"/>
        <w:ind w:left="533"/>
      </w:pPr>
      <w:r w:rsidRPr="00111B98">
        <w:t>Investičná priorita</w:t>
      </w:r>
      <w:r w:rsidR="00C01BF2" w:rsidRPr="00111B98">
        <w:t>:</w:t>
      </w:r>
      <w:r w:rsidRPr="00111B98">
        <w:tab/>
        <w:t>.......</w:t>
      </w:r>
      <w:r w:rsidR="00C01BF2" w:rsidRPr="00111B98">
        <w:t>....</w:t>
      </w:r>
      <w:r w:rsidRPr="00111B98">
        <w:t>........................................</w:t>
      </w:r>
    </w:p>
    <w:p w14:paraId="50306638" w14:textId="77777777" w:rsidR="00255AD2" w:rsidRPr="00E05132" w:rsidRDefault="007830F2" w:rsidP="00E05132">
      <w:pPr>
        <w:tabs>
          <w:tab w:val="left" w:pos="3544"/>
        </w:tabs>
        <w:spacing w:before="120" w:line="264" w:lineRule="auto"/>
        <w:ind w:left="533"/>
      </w:pPr>
      <w:r w:rsidRPr="00E05132">
        <w:t>Špecifický cieľ</w:t>
      </w:r>
      <w:r w:rsidR="00C01BF2" w:rsidRPr="00E05132">
        <w:t>:</w:t>
      </w:r>
      <w:r w:rsidR="00F53DC9" w:rsidRPr="00E05132">
        <w:tab/>
      </w:r>
      <w:r w:rsidRPr="00E05132">
        <w:t>......</w:t>
      </w:r>
      <w:r w:rsidR="00C01BF2" w:rsidRPr="00E05132">
        <w:t>....</w:t>
      </w:r>
      <w:r w:rsidRPr="00E05132">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9"/>
      <w:r w:rsidRPr="00111B98">
        <w:rPr>
          <w:rFonts w:eastAsia="SimSun"/>
          <w:sz w:val="22"/>
          <w:szCs w:val="22"/>
          <w:lang w:eastAsia="en-US"/>
        </w:rPr>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commentRangeEnd w:id="9"/>
    <w:p w14:paraId="24541A30" w14:textId="04406142"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lastRenderedPageBreak/>
        <w:commentReference w:id="9"/>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10"/>
      <w:r w:rsidR="009E7568" w:rsidRPr="00111B98">
        <w:rPr>
          <w:rFonts w:eastAsia="SimSun"/>
          <w:sz w:val="22"/>
          <w:szCs w:val="22"/>
          <w:lang w:eastAsia="en-US"/>
        </w:rPr>
        <w:t xml:space="preserve">cieľom Projektu je </w:t>
      </w:r>
      <w:commentRangeEnd w:id="10"/>
      <w:r w:rsidR="009E7568" w:rsidRPr="00111B98">
        <w:rPr>
          <w:rStyle w:val="Odkaznakomentr"/>
        </w:rPr>
        <w:commentReference w:id="10"/>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Projektu definovaných v Prílohe č. 2</w:t>
      </w:r>
      <w:r w:rsidR="009E7568" w:rsidRPr="00111B98">
        <w:rPr>
          <w:rFonts w:eastAsia="SimSun"/>
          <w:sz w:val="22"/>
          <w:szCs w:val="22"/>
          <w:lang w:eastAsia="en-US"/>
        </w:rPr>
        <w:t xml:space="preserve"> </w:t>
      </w:r>
      <w:r w:rsidR="00AC11CD">
        <w:rPr>
          <w:rFonts w:eastAsia="SimSun"/>
          <w:sz w:val="22"/>
          <w:szCs w:val="22"/>
          <w:lang w:eastAsia="en-US"/>
        </w:rPr>
        <w:t xml:space="preserve"> </w:t>
      </w:r>
      <w:r w:rsidR="009E7568" w:rsidRPr="00111B98">
        <w:rPr>
          <w:rFonts w:eastAsia="SimSun"/>
          <w:sz w:val="22"/>
          <w:szCs w:val="22"/>
          <w:lang w:eastAsia="en-US"/>
        </w:rPr>
        <w:t>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1"/>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1"/>
      <w:r w:rsidR="00DE43C6" w:rsidRPr="00111B98">
        <w:rPr>
          <w:rStyle w:val="Odkaznakomentr"/>
        </w:rPr>
        <w:commentReference w:id="11"/>
      </w:r>
    </w:p>
    <w:p w14:paraId="497D5A6F" w14:textId="3199F389" w:rsidR="00696212" w:rsidRPr="00583B52" w:rsidRDefault="00050A54" w:rsidP="00E05132">
      <w:pPr>
        <w:tabs>
          <w:tab w:val="left" w:pos="426"/>
        </w:tabs>
        <w:spacing w:before="240" w:line="264" w:lineRule="auto"/>
        <w:ind w:left="425" w:hanging="425"/>
        <w:jc w:val="both"/>
      </w:pPr>
      <w:r>
        <w:rPr>
          <w:sz w:val="22"/>
          <w:szCs w:val="22"/>
        </w:rPr>
        <w:t xml:space="preserve">2.3 </w:t>
      </w:r>
      <w:r>
        <w:rPr>
          <w:sz w:val="22"/>
          <w:szCs w:val="22"/>
        </w:rPr>
        <w:tab/>
      </w:r>
      <w:r w:rsidR="00696212" w:rsidRPr="00E05132">
        <w:rPr>
          <w:sz w:val="22"/>
          <w:szCs w:val="22"/>
        </w:rPr>
        <w:t xml:space="preserve">Poskytovateľ sa zaväzuje, že na základe Zmluvy </w:t>
      </w:r>
      <w:r w:rsidR="00A362E1" w:rsidRPr="00E05132">
        <w:rPr>
          <w:sz w:val="22"/>
          <w:szCs w:val="22"/>
        </w:rPr>
        <w:t xml:space="preserve">o poskytnutí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so Systémom riadenia EŠIF, Systémo</w:t>
      </w:r>
      <w:ins w:id="12" w:author="Autor">
        <w:r w:rsidR="000723A7">
          <w:rPr>
            <w:sz w:val="22"/>
            <w:szCs w:val="22"/>
          </w:rPr>
          <w:t>m</w:t>
        </w:r>
      </w:ins>
      <w:del w:id="13" w:author="Autor">
        <w:r w:rsidR="007830F2" w:rsidRPr="00E05132">
          <w:rPr>
            <w:sz w:val="22"/>
            <w:szCs w:val="22"/>
          </w:rPr>
          <w:delText>v</w:delText>
        </w:r>
      </w:del>
      <w:r w:rsidR="007830F2" w:rsidRPr="00E05132">
        <w:rPr>
          <w:sz w:val="22"/>
          <w:szCs w:val="22"/>
        </w:rPr>
        <w:t xml:space="preserve">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38952A7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 </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účinnosti 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verejného obstarávania (ďalej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w:t>
      </w:r>
      <w:r w:rsidR="001D6A6D" w:rsidRPr="00E05132">
        <w:rPr>
          <w:sz w:val="22"/>
          <w:szCs w:val="22"/>
        </w:rPr>
        <w:lastRenderedPageBreak/>
        <w:t>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w:t>
      </w:r>
      <w:commentRangeStart w:id="14"/>
      <w:r w:rsidR="00C17248" w:rsidRPr="00E05132">
        <w:rPr>
          <w:sz w:val="22"/>
          <w:szCs w:val="22"/>
        </w:rPr>
        <w:t>k porušeniu článku 107 Zmluvy o fungovaní EÚ</w:t>
      </w:r>
      <w:commentRangeEnd w:id="14"/>
      <w:r w:rsidR="00192ACF" w:rsidRPr="00E05132">
        <w:rPr>
          <w:szCs w:val="22"/>
        </w:rPr>
        <w:commentReference w:id="14"/>
      </w:r>
      <w:r w:rsidR="00C17248" w:rsidRPr="00E05132">
        <w:rPr>
          <w:sz w:val="22"/>
          <w:szCs w:val="22"/>
        </w:rPr>
        <w:t xml:space="preserve">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commentRangeStart w:id="15"/>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commentRangeEnd w:id="15"/>
      <w:r w:rsidR="009E7D78" w:rsidRPr="00E05132">
        <w:rPr>
          <w:szCs w:val="22"/>
        </w:rPr>
        <w:commentReference w:id="15"/>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E05132">
      <w:pPr>
        <w:pStyle w:val="Nadpis3"/>
        <w:numPr>
          <w:ilvl w:val="0"/>
          <w:numId w:val="57"/>
        </w:numPr>
        <w:ind w:left="426" w:hanging="426"/>
      </w:pPr>
      <w:r w:rsidRPr="00111B98">
        <w:t>VÝDAVKY PROJEKTU A NFP</w:t>
      </w:r>
    </w:p>
    <w:p w14:paraId="064AA380" w14:textId="77777777" w:rsidR="00696212" w:rsidRPr="00E05132" w:rsidRDefault="00C11679" w:rsidP="00E05132">
      <w:pPr>
        <w:numPr>
          <w:ilvl w:val="1"/>
          <w:numId w:val="4"/>
        </w:numPr>
        <w:spacing w:before="120" w:line="264" w:lineRule="auto"/>
        <w:ind w:hanging="720"/>
        <w:jc w:val="both"/>
        <w:rPr>
          <w:b/>
        </w:rPr>
      </w:pPr>
      <w:r w:rsidRPr="00E05132">
        <w:rPr>
          <w:sz w:val="22"/>
          <w:szCs w:val="22"/>
        </w:rPr>
        <w:t>Poskytovateľ a Prijímateľ sa dohodli na nasledujúcom</w:t>
      </w:r>
      <w:r w:rsidR="00696212" w:rsidRPr="00E05132">
        <w:rPr>
          <w:sz w:val="22"/>
          <w:szCs w:val="22"/>
        </w:rPr>
        <w:t>:</w:t>
      </w:r>
    </w:p>
    <w:p w14:paraId="786F1500" w14:textId="60516AF5" w:rsidR="00095D8E" w:rsidRPr="00111B98" w:rsidRDefault="00C11679" w:rsidP="00AD0F62">
      <w:pPr>
        <w:numPr>
          <w:ilvl w:val="0"/>
          <w:numId w:val="3"/>
        </w:numPr>
        <w:spacing w:before="120" w:line="264" w:lineRule="auto"/>
        <w:jc w:val="both"/>
        <w:rPr>
          <w:sz w:val="22"/>
          <w:szCs w:val="22"/>
        </w:rPr>
      </w:pPr>
      <w:commentRangeStart w:id="16"/>
      <w:r w:rsidRPr="00111B98">
        <w:rPr>
          <w:sz w:val="22"/>
          <w:szCs w:val="22"/>
        </w:rPr>
        <w:t xml:space="preserve">maximálna 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16"/>
      <w:r w:rsidRPr="00111B98">
        <w:rPr>
          <w:rStyle w:val="Odkaznakomentr"/>
        </w:rPr>
        <w:commentReference w:id="16"/>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164AA08A"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r w:rsidR="00C82CC6">
        <w:rPr>
          <w:sz w:val="22"/>
          <w:szCs w:val="22"/>
        </w:rPr>
        <w:t>eur</w:t>
      </w:r>
      <w:r w:rsidRPr="00111B98">
        <w:rPr>
          <w:sz w:val="22"/>
          <w:szCs w:val="22"/>
        </w:rPr>
        <w:t xml:space="preserve">), čo predstavuje </w:t>
      </w:r>
      <w:commentRangeStart w:id="17"/>
      <w:r w:rsidRPr="00111B98">
        <w:rPr>
          <w:sz w:val="22"/>
          <w:szCs w:val="22"/>
        </w:rPr>
        <w:t>.....</w:t>
      </w:r>
      <w:commentRangeEnd w:id="17"/>
      <w:r w:rsidRPr="00111B98">
        <w:rPr>
          <w:rStyle w:val="Odkaznakomentr"/>
        </w:rPr>
        <w:commentReference w:id="17"/>
      </w:r>
      <w:r w:rsidRPr="00111B98">
        <w:rPr>
          <w:sz w:val="22"/>
          <w:szCs w:val="22"/>
        </w:rPr>
        <w:t xml:space="preserve"> % </w:t>
      </w:r>
      <w:r w:rsidR="00AF3085">
        <w:rPr>
          <w:sz w:val="22"/>
          <w:szCs w:val="22"/>
        </w:rPr>
        <w:t>(slovom</w:t>
      </w:r>
      <w:r w:rsidR="00027C20">
        <w:rPr>
          <w:sz w:val="22"/>
          <w:szCs w:val="22"/>
        </w:rPr>
        <w:t>:</w:t>
      </w:r>
      <w:r w:rsidR="00AF3085">
        <w:rPr>
          <w:sz w:val="22"/>
          <w:szCs w:val="22"/>
        </w:rPr>
        <w:t xml:space="preserve"> .......</w:t>
      </w:r>
      <w:r w:rsidR="00397292">
        <w:rPr>
          <w:sz w:val="22"/>
          <w:szCs w:val="22"/>
        </w:rPr>
        <w:t>........</w:t>
      </w:r>
      <w:r w:rsidR="00AF3085">
        <w:rPr>
          <w:sz w:val="22"/>
          <w:szCs w:val="22"/>
        </w:rPr>
        <w:t xml:space="preserve"> percent) </w:t>
      </w:r>
      <w:r w:rsidRPr="00111B98">
        <w:rPr>
          <w:sz w:val="22"/>
          <w:szCs w:val="22"/>
        </w:rPr>
        <w:t>z </w:t>
      </w:r>
      <w:commentRangeStart w:id="18"/>
      <w:r w:rsidRPr="00111B98">
        <w:rPr>
          <w:sz w:val="22"/>
          <w:szCs w:val="22"/>
        </w:rPr>
        <w:t xml:space="preserve">Celkových  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18"/>
      <w:r w:rsidRPr="00111B98">
        <w:rPr>
          <w:rStyle w:val="Odkaznakomentr"/>
        </w:rPr>
        <w:commentReference w:id="18"/>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lastRenderedPageBreak/>
        <w:t xml:space="preserve">Prijímateľ vyhlasuje, že: </w:t>
      </w:r>
    </w:p>
    <w:p w14:paraId="414E1C22" w14:textId="1A6768C7" w:rsidR="00C11679" w:rsidRPr="00A14E80" w:rsidRDefault="00C11679" w:rsidP="00E05132">
      <w:pPr>
        <w:pStyle w:val="Odsekzoznamu"/>
        <w:numPr>
          <w:ilvl w:val="0"/>
          <w:numId w:val="70"/>
        </w:numPr>
        <w:spacing w:before="240" w:line="260" w:lineRule="atLeast"/>
        <w:ind w:left="2127" w:hanging="709"/>
      </w:pPr>
      <w:r w:rsidRPr="00E05132">
        <w:rPr>
          <w:sz w:val="22"/>
          <w:szCs w:val="22"/>
        </w:rPr>
        <w:t xml:space="preserve">má zabezpečené zdroje financovania Projektu vo výške </w:t>
      </w:r>
      <w:commentRangeStart w:id="19"/>
      <w:r w:rsidRPr="00E05132">
        <w:rPr>
          <w:sz w:val="22"/>
          <w:szCs w:val="22"/>
        </w:rPr>
        <w:t>...... %</w:t>
      </w:r>
      <w:commentRangeEnd w:id="19"/>
      <w:r w:rsidRPr="00E05132">
        <w:commentReference w:id="19"/>
      </w:r>
      <w:r w:rsidRPr="00E05132">
        <w:rPr>
          <w:sz w:val="22"/>
          <w:szCs w:val="22"/>
        </w:rPr>
        <w:t xml:space="preserve"> (slovom:  ............. percent)</w:t>
      </w:r>
      <w:r w:rsidR="004D108E" w:rsidRPr="00E05132">
        <w:rPr>
          <w:sz w:val="22"/>
          <w:szCs w:val="22"/>
        </w:rPr>
        <w:t xml:space="preserve">, čo predstavuje sumu .... EUR (slovom: ..... eur) </w:t>
      </w:r>
      <w:r w:rsidRPr="00E05132">
        <w:rPr>
          <w:sz w:val="22"/>
          <w:szCs w:val="22"/>
        </w:rPr>
        <w:t xml:space="preserve"> z </w:t>
      </w:r>
      <w:commentRangeStart w:id="20"/>
      <w:r w:rsidRPr="00E05132">
        <w:rPr>
          <w:sz w:val="22"/>
          <w:szCs w:val="22"/>
        </w:rPr>
        <w:t xml:space="preserve">Celkových  oprávnených výdavkov pre </w:t>
      </w:r>
      <w:r w:rsidR="00711DED" w:rsidRPr="00E05132">
        <w:rPr>
          <w:sz w:val="22"/>
          <w:szCs w:val="22"/>
        </w:rPr>
        <w:t xml:space="preserve">Projekty </w:t>
      </w:r>
      <w:r w:rsidRPr="00E05132">
        <w:rPr>
          <w:sz w:val="22"/>
          <w:szCs w:val="22"/>
        </w:rPr>
        <w:t>generujúce príjem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a) po zohľadnení finančnej medzery/Celkových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commentRangeEnd w:id="20"/>
      <w:r w:rsidRPr="00E05132">
        <w:commentReference w:id="20"/>
      </w:r>
      <w:r w:rsidR="000D0226" w:rsidRPr="00E05132">
        <w:rPr>
          <w:sz w:val="22"/>
          <w:szCs w:val="22"/>
        </w:rPr>
        <w:t xml:space="preserve"> </w:t>
      </w:r>
      <w:r w:rsidRPr="00E05132">
        <w:rPr>
          <w:sz w:val="22"/>
          <w:szCs w:val="22"/>
        </w:rPr>
        <w:t>a </w:t>
      </w:r>
    </w:p>
    <w:p w14:paraId="10F0A71C" w14:textId="313D3F95" w:rsidR="000D0226" w:rsidRPr="00A14E80" w:rsidRDefault="00AC51E9" w:rsidP="00E05132">
      <w:pPr>
        <w:spacing w:before="240" w:line="260" w:lineRule="atLeast"/>
        <w:ind w:left="2127"/>
      </w:pPr>
      <w:commentRangeStart w:id="21"/>
      <w:r w:rsidRPr="00E05132">
        <w:rPr>
          <w:sz w:val="22"/>
          <w:szCs w:val="22"/>
        </w:rPr>
        <w:t xml:space="preserve">financovanie </w:t>
      </w:r>
      <w:r w:rsidR="000D0226" w:rsidRPr="00E05132">
        <w:rPr>
          <w:sz w:val="22"/>
          <w:szCs w:val="22"/>
        </w:rPr>
        <w:t xml:space="preserve">Projektu </w:t>
      </w:r>
      <w:r w:rsidRPr="00E05132">
        <w:rPr>
          <w:sz w:val="22"/>
          <w:szCs w:val="22"/>
        </w:rPr>
        <w:t xml:space="preserve">z vlastných zdrojov </w:t>
      </w:r>
      <w:r w:rsidR="000D0226" w:rsidRPr="00E05132">
        <w:rPr>
          <w:sz w:val="22"/>
          <w:szCs w:val="22"/>
        </w:rPr>
        <w:t xml:space="preserve">vo výške </w:t>
      </w:r>
      <w:commentRangeStart w:id="22"/>
      <w:r w:rsidR="000D0226" w:rsidRPr="00E05132">
        <w:rPr>
          <w:sz w:val="22"/>
          <w:szCs w:val="22"/>
        </w:rPr>
        <w:t>...... %</w:t>
      </w:r>
      <w:commentRangeEnd w:id="22"/>
      <w:r w:rsidR="000D0226" w:rsidRPr="00E05132">
        <w:rPr>
          <w:rStyle w:val="Odkaznakomentr"/>
          <w:sz w:val="22"/>
          <w:szCs w:val="22"/>
        </w:rPr>
        <w:commentReference w:id="22"/>
      </w:r>
      <w:r w:rsidR="000D0226" w:rsidRPr="00E05132">
        <w:rPr>
          <w:sz w:val="22"/>
          <w:szCs w:val="22"/>
        </w:rPr>
        <w:t xml:space="preserve"> (slovom:  ............. percent),</w:t>
      </w:r>
      <w:r w:rsidR="000D0226" w:rsidRPr="00E05132">
        <w:rPr>
          <w:sz w:val="22"/>
          <w:szCs w:val="22"/>
          <w:u w:val="single"/>
        </w:rPr>
        <w:t xml:space="preserve"> čo predstavuje </w:t>
      </w:r>
      <w:r w:rsidR="00E575B3" w:rsidRPr="00E05132">
        <w:rPr>
          <w:sz w:val="22"/>
          <w:szCs w:val="22"/>
          <w:u w:val="single"/>
        </w:rPr>
        <w:t xml:space="preserve">hodnotu </w:t>
      </w:r>
      <w:r w:rsidR="000D0226" w:rsidRPr="00E05132">
        <w:rPr>
          <w:sz w:val="22"/>
          <w:szCs w:val="22"/>
          <w:u w:val="single"/>
        </w:rPr>
        <w:t>.... EUR (slovom: ..... eur)</w:t>
      </w:r>
      <w:r w:rsidR="000D0226" w:rsidRPr="00E05132">
        <w:rPr>
          <w:sz w:val="22"/>
          <w:szCs w:val="22"/>
        </w:rPr>
        <w:t xml:space="preserve">  z </w:t>
      </w:r>
      <w:commentRangeStart w:id="23"/>
      <w:r w:rsidR="000D0226" w:rsidRPr="00E05132">
        <w:rPr>
          <w:sz w:val="22"/>
          <w:szCs w:val="22"/>
        </w:rPr>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23"/>
      <w:r w:rsidR="000D0226" w:rsidRPr="00E05132">
        <w:rPr>
          <w:rStyle w:val="Odkaznakomentr"/>
          <w:sz w:val="22"/>
          <w:szCs w:val="22"/>
        </w:rPr>
        <w:commentReference w:id="23"/>
      </w:r>
      <w:r w:rsidR="000D0226" w:rsidRPr="00E05132">
        <w:rPr>
          <w:sz w:val="22"/>
          <w:szCs w:val="22"/>
        </w:rPr>
        <w:t xml:space="preserve"> </w:t>
      </w:r>
      <w:r w:rsidRPr="00E05132">
        <w:rPr>
          <w:sz w:val="22"/>
          <w:szCs w:val="22"/>
        </w:rPr>
        <w:t xml:space="preserve">zrealizuje prostredníctvom Vecného príspevku; </w:t>
      </w:r>
      <w:r w:rsidR="000D0226" w:rsidRPr="00E05132">
        <w:rPr>
          <w:sz w:val="22"/>
          <w:szCs w:val="22"/>
        </w:rPr>
        <w:t>a</w:t>
      </w:r>
      <w:commentRangeEnd w:id="21"/>
      <w:r w:rsidRPr="00E05132">
        <w:rPr>
          <w:rStyle w:val="Odkaznakomentr"/>
          <w:sz w:val="22"/>
          <w:szCs w:val="22"/>
        </w:rPr>
        <w:commentReference w:id="21"/>
      </w:r>
    </w:p>
    <w:p w14:paraId="6C9A229C" w14:textId="2A8B8552" w:rsidR="00C11679" w:rsidRPr="00A14E80" w:rsidRDefault="00C11679" w:rsidP="00E05132">
      <w:pPr>
        <w:pStyle w:val="Odsekzoznamu"/>
        <w:numPr>
          <w:ilvl w:val="0"/>
          <w:numId w:val="70"/>
        </w:numPr>
        <w:spacing w:before="240" w:line="260" w:lineRule="atLeast"/>
        <w:ind w:left="2127" w:hanging="709"/>
      </w:pPr>
      <w:commentRangeStart w:id="24"/>
      <w:r w:rsidRPr="00E05132">
        <w:rPr>
          <w:sz w:val="22"/>
          <w:szCs w:val="22"/>
        </w:rPr>
        <w:t>má zabezpečené ďalšie zdroje financovania Projektu na úhradu výdavkov neoprávnených na financovanie zo zdrojov EÚ a štátneho rozpočtu na spolufinancovanie v dôsledku výpočtu finančnej medzery, vo výške .............EUR (slovom:.....................</w:t>
      </w:r>
      <w:r w:rsidR="00C82CC6" w:rsidRPr="00E05132">
        <w:rPr>
          <w:sz w:val="22"/>
          <w:szCs w:val="22"/>
        </w:rPr>
        <w:t>eur</w:t>
      </w:r>
      <w:r w:rsidRPr="00E05132">
        <w:rPr>
          <w:sz w:val="22"/>
          <w:szCs w:val="22"/>
        </w:rPr>
        <w:t xml:space="preserve">), </w:t>
      </w:r>
      <w:commentRangeEnd w:id="24"/>
      <w:r w:rsidR="00AF07C3" w:rsidRPr="00E05132">
        <w:rPr>
          <w:sz w:val="22"/>
          <w:szCs w:val="22"/>
        </w:rPr>
        <w:commentReference w:id="24"/>
      </w:r>
    </w:p>
    <w:p w14:paraId="702EA7D7" w14:textId="104AF7AB" w:rsidR="00C11679" w:rsidRPr="00A14E80" w:rsidRDefault="00C11679" w:rsidP="00E05132">
      <w:pPr>
        <w:pStyle w:val="Odsekzoznamu"/>
        <w:numPr>
          <w:ilvl w:val="0"/>
          <w:numId w:val="70"/>
        </w:numPr>
        <w:spacing w:before="240" w:line="260" w:lineRule="atLeast"/>
        <w:ind w:left="2127" w:hanging="709"/>
      </w:pPr>
      <w:r w:rsidRPr="00E051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rsidRPr="00E05132">
        <w:rPr>
          <w:sz w:val="22"/>
          <w:szCs w:val="22"/>
        </w:rPr>
        <w:t xml:space="preserve"> </w:t>
      </w:r>
      <w:commentRangeStart w:id="25"/>
      <w:r w:rsidR="00E575B3" w:rsidRPr="00E05132">
        <w:rPr>
          <w:sz w:val="22"/>
          <w:szCs w:val="22"/>
        </w:rPr>
        <w:t xml:space="preserve">alebo tieto pokryje prostredníctvom Vecného príspevku </w:t>
      </w:r>
      <w:commentRangeEnd w:id="25"/>
      <w:r w:rsidR="00E575B3" w:rsidRPr="00E05132">
        <w:rPr>
          <w:sz w:val="22"/>
          <w:szCs w:val="22"/>
        </w:rPr>
        <w:commentReference w:id="25"/>
      </w:r>
      <w:r w:rsidRPr="00E05132">
        <w:rPr>
          <w:sz w:val="22"/>
          <w:szCs w:val="22"/>
        </w:rPr>
        <w:t>.</w:t>
      </w:r>
    </w:p>
    <w:p w14:paraId="6AE1DF26" w14:textId="77777777" w:rsidR="00FB53D5" w:rsidRPr="000231CE" w:rsidRDefault="00FB53D5" w:rsidP="000231CE">
      <w:pPr>
        <w:rPr>
          <w:lang w:eastAsia="en-US"/>
        </w:rPr>
      </w:pPr>
    </w:p>
    <w:p w14:paraId="1418B7C2" w14:textId="5071CA77" w:rsidR="006F0559" w:rsidRPr="000231CE" w:rsidRDefault="006F0559" w:rsidP="000231CE">
      <w:pPr>
        <w:ind w:left="851" w:hanging="284"/>
        <w:jc w:val="both"/>
        <w:rPr>
          <w:lang w:eastAsia="en-US"/>
        </w:rPr>
      </w:pPr>
      <w:r>
        <w:rPr>
          <w:lang w:eastAsia="en-US"/>
        </w:rPr>
        <w:t xml:space="preserve">e) </w:t>
      </w:r>
      <w:commentRangeStart w:id="26"/>
      <w:r w:rsidR="00FB53D5">
        <w:rPr>
          <w:lang w:eastAsia="en-US"/>
        </w:rPr>
        <w:t>Ak bolo spolufinancovanie Projektu realizované Prijímateľo</w:t>
      </w:r>
      <w:r w:rsidR="00036AEE">
        <w:rPr>
          <w:lang w:eastAsia="en-US"/>
        </w:rPr>
        <w:t>m</w:t>
      </w:r>
      <w:r w:rsidR="00FB53D5">
        <w:rPr>
          <w:lang w:eastAsia="en-US"/>
        </w:rPr>
        <w:t xml:space="preserve"> prostredníctvom Vecn</w:t>
      </w:r>
      <w:r w:rsidR="000231CE">
        <w:rPr>
          <w:lang w:eastAsia="en-US"/>
        </w:rPr>
        <w:t>ého</w:t>
      </w:r>
      <w:r w:rsidR="00FB53D5">
        <w:rPr>
          <w:lang w:eastAsia="en-US"/>
        </w:rPr>
        <w:t xml:space="preserve"> príspevk</w:t>
      </w:r>
      <w:r w:rsidR="000231CE">
        <w:rPr>
          <w:lang w:eastAsia="en-US"/>
        </w:rPr>
        <w:t>u</w:t>
      </w:r>
      <w:r w:rsidR="00FB53D5">
        <w:rPr>
          <w:lang w:eastAsia="en-US"/>
        </w:rPr>
        <w:t xml:space="preserve"> a Poskytovateľ zistí, že hodnota Vecného príspevku je nižšia</w:t>
      </w:r>
      <w:r w:rsidR="000231CE">
        <w:rPr>
          <w:lang w:eastAsia="en-US"/>
        </w:rPr>
        <w:t>,</w:t>
      </w:r>
      <w:r w:rsidR="00FB53D5">
        <w:rPr>
          <w:lang w:eastAsia="en-US"/>
        </w:rPr>
        <w:t xml:space="preserve"> ako vyplýva z písm. d) bod (i) tohto odseku a súčasne ešte nedošlo k Ukončeniu realizácie aktivít Projektu, môže Prijímateľovi u</w:t>
      </w:r>
      <w:r w:rsidR="000231CE">
        <w:rPr>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Pr>
          <w:lang w:eastAsia="en-US"/>
        </w:rPr>
        <w:t xml:space="preserve">. </w:t>
      </w:r>
      <w:r w:rsidR="00E14DCA" w:rsidRPr="00E14DCA">
        <w:rPr>
          <w:lang w:eastAsia="en-US"/>
        </w:rPr>
        <w:t xml:space="preserve">Ak Prijímateľ nevynaloží na Projekt spolufinancovanie </w:t>
      </w:r>
      <w:r w:rsidR="00E14DCA" w:rsidRPr="00731B87">
        <w:rPr>
          <w:lang w:eastAsia="en-US"/>
        </w:rPr>
        <w:t xml:space="preserve">v hodnote podľa písm. d) bod (i) tohto odseku, </w:t>
      </w:r>
      <w:commentRangeStart w:id="27"/>
      <w:r w:rsidR="00E14DCA" w:rsidRPr="00731B87">
        <w:rPr>
          <w:lang w:eastAsia="en-US"/>
        </w:rPr>
        <w:t xml:space="preserve">je povinný vrátiť NFP alebo jeho časť </w:t>
      </w:r>
      <w:commentRangeEnd w:id="27"/>
      <w:r w:rsidR="00E14DCA" w:rsidRPr="00E14DCA">
        <w:rPr>
          <w:rStyle w:val="Odkaznakomentr"/>
        </w:rPr>
        <w:commentReference w:id="27"/>
      </w:r>
      <w:r w:rsidR="00E14DCA" w:rsidRPr="00E14DCA">
        <w:rPr>
          <w:lang w:eastAsia="en-US"/>
        </w:rPr>
        <w:t>vo výške, ktorá predstavuje</w:t>
      </w:r>
      <w:r w:rsidR="00E14DCA" w:rsidRPr="00731B87">
        <w:rPr>
          <w:lang w:eastAsia="en-US"/>
        </w:rPr>
        <w:t xml:space="preserv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Pr>
          <w:lang w:eastAsia="en-US"/>
        </w:rPr>
        <w:t>.</w:t>
      </w:r>
      <w:commentRangeEnd w:id="26"/>
      <w:r w:rsidR="000231CE">
        <w:rPr>
          <w:rStyle w:val="Odkaznakomentr"/>
        </w:rPr>
        <w:commentReference w:id="26"/>
      </w:r>
      <w:r w:rsidR="00F93652">
        <w:rPr>
          <w:lang w:eastAsia="en-US"/>
        </w:rPr>
        <w:t xml:space="preserve"> </w:t>
      </w:r>
    </w:p>
    <w:p w14:paraId="48E9D5F8" w14:textId="17FB5B93" w:rsidR="00696212" w:rsidRPr="00E05132" w:rsidRDefault="00201BB6" w:rsidP="00E05132">
      <w:pPr>
        <w:numPr>
          <w:ilvl w:val="1"/>
          <w:numId w:val="4"/>
        </w:numPr>
        <w:spacing w:before="120" w:line="264" w:lineRule="auto"/>
        <w:ind w:hanging="720"/>
        <w:jc w:val="both"/>
        <w:rPr>
          <w:b/>
        </w:rPr>
      </w:pPr>
      <w:r w:rsidRPr="00E05132">
        <w:rPr>
          <w:sz w:val="22"/>
          <w:szCs w:val="22"/>
        </w:rPr>
        <w:t>M</w:t>
      </w:r>
      <w:r w:rsidR="000E6596" w:rsidRPr="00E05132">
        <w:rPr>
          <w:sz w:val="22"/>
          <w:szCs w:val="22"/>
        </w:rPr>
        <w:t>aximálna výška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w:t>
      </w:r>
      <w:commentRangeStart w:id="28"/>
      <w:r w:rsidR="000E6596" w:rsidRPr="00E05132">
        <w:rPr>
          <w:sz w:val="22"/>
          <w:szCs w:val="22"/>
        </w:rPr>
        <w:t xml:space="preserve">c) </w:t>
      </w:r>
      <w:commentRangeEnd w:id="28"/>
      <w:r w:rsidR="00032862" w:rsidRPr="00E05132">
        <w:rPr>
          <w:sz w:val="22"/>
          <w:szCs w:val="22"/>
        </w:rPr>
        <w:commentReference w:id="28"/>
      </w:r>
      <w:r w:rsidR="000E6596" w:rsidRPr="00E05132">
        <w:rPr>
          <w:sz w:val="22"/>
          <w:szCs w:val="22"/>
        </w:rPr>
        <w:t>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xml:space="preserve"> maximálnej 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w:t>
      </w:r>
      <w:commentRangeStart w:id="29"/>
      <w:r w:rsidR="00CF30F4" w:rsidRPr="00E05132">
        <w:rPr>
          <w:sz w:val="22"/>
          <w:szCs w:val="22"/>
        </w:rPr>
        <w:t xml:space="preserve">c) </w:t>
      </w:r>
      <w:commentRangeEnd w:id="29"/>
      <w:r w:rsidR="00425612" w:rsidRPr="00E05132">
        <w:rPr>
          <w:sz w:val="22"/>
          <w:szCs w:val="22"/>
        </w:rPr>
        <w:commentReference w:id="29"/>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lastRenderedPageBreak/>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30"/>
      <w:r w:rsidR="00120C84" w:rsidRPr="00111B98">
        <w:rPr>
          <w:sz w:val="22"/>
          <w:szCs w:val="22"/>
        </w:rPr>
        <w:t>..................</w:t>
      </w:r>
      <w:commentRangeEnd w:id="30"/>
      <w:r w:rsidR="00EB585C" w:rsidRPr="00111B98">
        <w:rPr>
          <w:rStyle w:val="Odkaznakomentr"/>
        </w:rPr>
        <w:commentReference w:id="30"/>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17F44EF4" w:rsidR="008C376D" w:rsidRPr="00111B98" w:rsidRDefault="008C376D" w:rsidP="00AD0F62">
      <w:pPr>
        <w:numPr>
          <w:ilvl w:val="1"/>
          <w:numId w:val="4"/>
        </w:numPr>
        <w:spacing w:before="120" w:line="264" w:lineRule="auto"/>
        <w:ind w:hanging="720"/>
        <w:jc w:val="both"/>
        <w:rPr>
          <w:sz w:val="22"/>
          <w:szCs w:val="22"/>
        </w:rPr>
      </w:pPr>
      <w:commentRangeStart w:id="31"/>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si je Prijímateľ vedomý, že dohodnut</w:t>
      </w:r>
      <w:r w:rsidR="006A023D">
        <w:rPr>
          <w:sz w:val="22"/>
          <w:szCs w:val="22"/>
        </w:rPr>
        <w:t>ý</w:t>
      </w:r>
      <w:r w:rsidRPr="00111B98">
        <w:rPr>
          <w:sz w:val="22"/>
          <w:szCs w:val="22"/>
        </w:rPr>
        <w:t xml:space="preserve"> NFP </w:t>
      </w:r>
      <w:r w:rsidR="00F30D51" w:rsidRPr="00111B98">
        <w:rPr>
          <w:sz w:val="22"/>
          <w:szCs w:val="22"/>
        </w:rPr>
        <w:t>mu bude poskytnut</w:t>
      </w:r>
      <w:r w:rsidR="006A023D">
        <w:rPr>
          <w:sz w:val="22"/>
          <w:szCs w:val="22"/>
        </w:rPr>
        <w:t>ý</w:t>
      </w:r>
      <w:r w:rsidR="00F30D51" w:rsidRPr="00111B98">
        <w:rPr>
          <w:sz w:val="22"/>
          <w:szCs w:val="22"/>
        </w:rPr>
        <w:t xml:space="preserve">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31"/>
      <w:r w:rsidR="00120C84" w:rsidRPr="00111B98">
        <w:rPr>
          <w:rStyle w:val="Odkaznakomentr"/>
          <w:sz w:val="22"/>
          <w:szCs w:val="22"/>
        </w:rPr>
        <w:commentReference w:id="31"/>
      </w:r>
    </w:p>
    <w:p w14:paraId="47F3013A" w14:textId="12859446" w:rsidR="00A62669" w:rsidRPr="00111B98" w:rsidRDefault="00DE72BA" w:rsidP="00A62669">
      <w:pPr>
        <w:numPr>
          <w:ilvl w:val="1"/>
          <w:numId w:val="4"/>
        </w:numPr>
        <w:spacing w:before="120" w:line="264" w:lineRule="auto"/>
        <w:ind w:hanging="720"/>
        <w:jc w:val="both"/>
        <w:rPr>
          <w:sz w:val="22"/>
          <w:szCs w:val="22"/>
        </w:rPr>
      </w:pPr>
      <w:commentRangeStart w:id="32"/>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lastRenderedPageBreak/>
        <w:t xml:space="preserve">vrátiť alebo vymôcť </w:t>
      </w:r>
      <w:r w:rsidR="00B7084E" w:rsidRPr="00111B98">
        <w:rPr>
          <w:sz w:val="22"/>
          <w:szCs w:val="22"/>
        </w:rPr>
        <w:t xml:space="preserve">vrátenie </w:t>
      </w:r>
      <w:r w:rsidR="004614A7">
        <w:rPr>
          <w:sz w:val="22"/>
          <w:szCs w:val="22"/>
        </w:rPr>
        <w:t>tejto</w:t>
      </w:r>
      <w:r w:rsidR="00A62669" w:rsidRPr="00111B98">
        <w:rPr>
          <w:sz w:val="22"/>
          <w:szCs w:val="22"/>
        </w:rPr>
        <w:t xml:space="preserve"> štátnej pomoci</w:t>
      </w:r>
      <w:r w:rsidR="004614A7">
        <w:rPr>
          <w:sz w:val="22"/>
          <w:szCs w:val="22"/>
        </w:rPr>
        <w:t xml:space="preserve"> poskytnutej v rozpore s uplatniteľnými pravidlami vyplývajúcimi z právnych predpisov SR a právnych aktov EÚ,</w:t>
      </w:r>
      <w:r w:rsidR="00A62669" w:rsidRPr="00111B98">
        <w:rPr>
          <w:sz w:val="22"/>
          <w:szCs w:val="22"/>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32"/>
      <w:r w:rsidR="00A62133" w:rsidRPr="00111B98">
        <w:rPr>
          <w:rStyle w:val="Odkaznakomentr"/>
          <w:sz w:val="22"/>
          <w:szCs w:val="22"/>
        </w:rPr>
        <w:commentReference w:id="32"/>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A14E80" w:rsidRDefault="00696212" w:rsidP="00E05132">
      <w:pPr>
        <w:pStyle w:val="Nadpis3"/>
        <w:numPr>
          <w:ilvl w:val="0"/>
          <w:numId w:val="57"/>
        </w:numPr>
        <w:ind w:left="426" w:hanging="426"/>
      </w:pPr>
      <w:r w:rsidRPr="00A14E80">
        <w:t xml:space="preserve">KOMUNIKÁCIA ZMLUVNÝCH STRÁN A </w:t>
      </w:r>
      <w:r w:rsidR="00486613" w:rsidRPr="00A14E80">
        <w:t>DORUČOVANIE</w:t>
      </w:r>
    </w:p>
    <w:p w14:paraId="638844F3" w14:textId="29960CA9" w:rsidR="00EB64C7" w:rsidRPr="00111B98" w:rsidRDefault="00EB64C7" w:rsidP="00AD0F62">
      <w:pPr>
        <w:spacing w:before="120" w:line="264" w:lineRule="auto"/>
        <w:ind w:left="540" w:hanging="540"/>
        <w:jc w:val="both"/>
        <w:rPr>
          <w:sz w:val="22"/>
          <w:szCs w:val="22"/>
        </w:rPr>
      </w:pPr>
      <w:r w:rsidRPr="00111B98">
        <w:rPr>
          <w:sz w:val="22"/>
          <w:szCs w:val="22"/>
        </w:rPr>
        <w:t xml:space="preserve">4.1. </w:t>
      </w:r>
      <w:r w:rsidRPr="00111B98">
        <w:rPr>
          <w:sz w:val="22"/>
          <w:szCs w:val="22"/>
        </w:rPr>
        <w:tab/>
        <w:t>Zmluvné strany sa dohodli, že ich komunikácia súvisiaca so Zmluvou o poskytnutí NFP si pre svoju záväznosť vyžaduje písomnú formu, 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mluvy. Zmluvné strany sa zaväzujú, že budú 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62E2A" w:rsidRPr="00111B98">
        <w:rPr>
          <w:sz w:val="22"/>
          <w:szCs w:val="22"/>
        </w:rPr>
        <w:t xml:space="preserve">, alebo </w:t>
      </w:r>
      <w:r w:rsidR="0054070D" w:rsidRPr="00111B98">
        <w:rPr>
          <w:sz w:val="22"/>
          <w:szCs w:val="22"/>
        </w:rPr>
        <w:t xml:space="preserve">v elektronickej podobe </w:t>
      </w:r>
      <w:r w:rsidR="00A912E1" w:rsidRPr="00111B98">
        <w:rPr>
          <w:sz w:val="22"/>
          <w:szCs w:val="22"/>
        </w:rPr>
        <w:t>podľa odseku 4.2 tohto článku</w:t>
      </w:r>
      <w:r w:rsidR="004B7FA6" w:rsidRPr="00111B98">
        <w:rPr>
          <w:sz w:val="22"/>
          <w:szCs w:val="22"/>
        </w:rPr>
        <w:t>.</w:t>
      </w:r>
    </w:p>
    <w:p w14:paraId="7DC9F7AA" w14:textId="7C7070F4"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455EC5" w:rsidRPr="008A3544">
        <w:rPr>
          <w:sz w:val="22"/>
          <w:szCs w:val="22"/>
        </w:rPr>
        <w:t xml:space="preserve">Zmluvné strany sa dohodli, že ich komunikácia môže prebiehať alternatívne v elektronickej podobe, a to najmä v prípade </w:t>
      </w:r>
      <w:r w:rsidR="00B57BA2">
        <w:rPr>
          <w:sz w:val="22"/>
          <w:szCs w:val="22"/>
        </w:rPr>
        <w:t>bežne</w:t>
      </w:r>
      <w:r w:rsidR="00455EC5" w:rsidRPr="008A3544">
        <w:rPr>
          <w:sz w:val="22"/>
          <w:szCs w:val="22"/>
        </w:rPr>
        <w:t xml:space="preserve">j komunikácie prostredníctvom elektronickej správy (e-mailu), v ostatných prípadoch prostredníctvom ITMS2014+ </w:t>
      </w:r>
      <w:r w:rsidR="00563D5C">
        <w:rPr>
          <w:sz w:val="22"/>
          <w:szCs w:val="22"/>
        </w:rPr>
        <w:t xml:space="preserve">(netýka sa elektronického podania v ITMS2014+, ktoré je považované za podanie prostredníctvom </w:t>
      </w:r>
      <w:r w:rsidR="00563D5C" w:rsidRPr="008A3544">
        <w:rPr>
          <w:sz w:val="22"/>
          <w:szCs w:val="22"/>
        </w:rPr>
        <w:t>Ústredného portálu verejnej správy</w:t>
      </w:r>
      <w:r w:rsidR="00563D5C">
        <w:rPr>
          <w:sz w:val="22"/>
          <w:szCs w:val="22"/>
        </w:rPr>
        <w:t xml:space="preserve">) </w:t>
      </w:r>
      <w:r w:rsidR="00455EC5" w:rsidRPr="008A3544">
        <w:rPr>
          <w:sz w:val="22"/>
          <w:szCs w:val="22"/>
        </w:rPr>
        <w:t>alebo 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D92CD7">
        <w:rPr>
          <w:sz w:val="22"/>
          <w:szCs w:val="22"/>
        </w:rPr>
        <w:t xml:space="preserve">Elektronická komunikácia prostredníctvom </w:t>
      </w:r>
      <w:r w:rsidR="00D92CD7" w:rsidRPr="00AD0F62">
        <w:rPr>
          <w:sz w:val="22"/>
          <w:szCs w:val="22"/>
        </w:rPr>
        <w:t>ITMS</w:t>
      </w:r>
      <w:r w:rsidR="00D92CD7">
        <w:rPr>
          <w:sz w:val="22"/>
          <w:szCs w:val="22"/>
        </w:rPr>
        <w:t xml:space="preserve">2014+ predstavuje aj </w:t>
      </w:r>
      <w:r w:rsidR="00D92CD7" w:rsidRPr="00AD0F62">
        <w:rPr>
          <w:sz w:val="22"/>
          <w:szCs w:val="22"/>
        </w:rPr>
        <w:t>podporný spôsob k písomnej komunikácii</w:t>
      </w:r>
      <w:r w:rsidR="00D92CD7">
        <w:rPr>
          <w:sz w:val="22"/>
          <w:szCs w:val="22"/>
        </w:rPr>
        <w:t xml:space="preserve"> v listinnej podobe.</w:t>
      </w:r>
      <w:r w:rsidR="00D92CD7" w:rsidRPr="00AD0F62">
        <w:rPr>
          <w:sz w:val="22"/>
          <w:szCs w:val="22"/>
        </w:rPr>
        <w:t xml:space="preserve"> </w:t>
      </w:r>
      <w:r w:rsidR="00486613" w:rsidRPr="00111B98">
        <w:rPr>
          <w:sz w:val="22"/>
          <w:szCs w:val="22"/>
        </w:rPr>
        <w:t xml:space="preserve">Prijímateľ súhlasí s tým, aby po splnení všetkých technických podmienok pre zavedenie elektronickej komunikácie </w:t>
      </w:r>
      <w:r w:rsidR="00043ABB" w:rsidRPr="00111B98">
        <w:rPr>
          <w:sz w:val="22"/>
          <w:szCs w:val="22"/>
        </w:rPr>
        <w:t xml:space="preserve">prostredníctvom ITMS2014+ </w:t>
      </w:r>
      <w:r w:rsidR="00486613" w:rsidRPr="00111B98">
        <w:rPr>
          <w:sz w:val="22"/>
          <w:szCs w:val="22"/>
        </w:rPr>
        <w:t xml:space="preserve">ako preferovaného spôsobu komunikácie Zmluvných strán Poskytovateľ vydal usmernenie týkajúce sa komunikácie, ktoré bude pre </w:t>
      </w:r>
      <w:r w:rsidR="006D211B" w:rsidRPr="00111B98">
        <w:rPr>
          <w:sz w:val="22"/>
          <w:szCs w:val="22"/>
        </w:rPr>
        <w:t xml:space="preserve">Zmluvné </w:t>
      </w:r>
      <w:r w:rsidR="00486613" w:rsidRPr="00111B98">
        <w:rPr>
          <w:sz w:val="22"/>
          <w:szCs w:val="22"/>
        </w:rPr>
        <w:t>strany záväzné.</w:t>
      </w:r>
    </w:p>
    <w:p w14:paraId="482F2959" w14:textId="68023834" w:rsidR="00EB64C7" w:rsidRPr="00111B98" w:rsidRDefault="00EB64C7" w:rsidP="00AD0F62">
      <w:pPr>
        <w:spacing w:before="120" w:line="264" w:lineRule="auto"/>
        <w:ind w:left="540" w:hanging="540"/>
        <w:jc w:val="both"/>
        <w:rPr>
          <w:sz w:val="22"/>
          <w:szCs w:val="22"/>
        </w:rPr>
      </w:pPr>
      <w:r w:rsidRPr="00111B98">
        <w:rPr>
          <w:sz w:val="22"/>
          <w:szCs w:val="22"/>
        </w:rPr>
        <w:t>4.3</w:t>
      </w:r>
      <w:r w:rsidRPr="00111B98">
        <w:rPr>
          <w:sz w:val="22"/>
          <w:szCs w:val="22"/>
        </w:rPr>
        <w:tab/>
        <w:t xml:space="preserve">Poskytovateľ môže určiť, že </w:t>
      </w:r>
      <w:r w:rsidR="00043ABB" w:rsidRPr="00111B98">
        <w:rPr>
          <w:sz w:val="22"/>
          <w:szCs w:val="22"/>
        </w:rPr>
        <w:t xml:space="preserve">bežná </w:t>
      </w:r>
      <w:r w:rsidRPr="00111B98">
        <w:rPr>
          <w:sz w:val="22"/>
          <w:szCs w:val="22"/>
        </w:rPr>
        <w:t xml:space="preserve">vzájomná komunikácia </w:t>
      </w:r>
      <w:r w:rsidR="00043ABB" w:rsidRPr="00111B98">
        <w:rPr>
          <w:sz w:val="22"/>
          <w:szCs w:val="22"/>
        </w:rPr>
        <w:t xml:space="preserve">Zmluvných strán </w:t>
      </w:r>
      <w:r w:rsidRPr="00111B98">
        <w:rPr>
          <w:sz w:val="22"/>
          <w:szCs w:val="22"/>
        </w:rPr>
        <w:t>súvisiaca so</w:t>
      </w:r>
      <w:r w:rsidR="00633485" w:rsidRPr="00111B98">
        <w:rPr>
          <w:sz w:val="22"/>
          <w:szCs w:val="22"/>
        </w:rPr>
        <w:t> </w:t>
      </w:r>
      <w:r w:rsidRPr="00111B98">
        <w:rPr>
          <w:sz w:val="22"/>
          <w:szCs w:val="22"/>
        </w:rPr>
        <w:t>Zmluvou o poskytnutí NFP  bude prebiehať prostredníctvom e</w:t>
      </w:r>
      <w:r w:rsidR="00633485" w:rsidRPr="00111B98">
        <w:rPr>
          <w:sz w:val="22"/>
          <w:szCs w:val="22"/>
        </w:rPr>
        <w:t>-</w:t>
      </w:r>
      <w:r w:rsidRPr="00111B98">
        <w:rPr>
          <w:sz w:val="22"/>
          <w:szCs w:val="22"/>
        </w:rPr>
        <w:t>mailu a zároveň môže určiť aj podmienky takejto komunikácie. Aj v rámci týchto foriem komunikácie je Prijímateľ povinný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1D5235" w:rsidRPr="00111B98">
        <w:rPr>
          <w:sz w:val="22"/>
          <w:szCs w:val="22"/>
        </w:rPr>
        <w:t>zmluvy</w:t>
      </w:r>
      <w:r w:rsidRPr="00111B98">
        <w:rPr>
          <w:sz w:val="22"/>
          <w:szCs w:val="22"/>
        </w:rPr>
        <w:t>.</w:t>
      </w:r>
      <w:r w:rsidR="00486613" w:rsidRPr="00111B98">
        <w:rPr>
          <w:sz w:val="22"/>
          <w:szCs w:val="22"/>
        </w:rPr>
        <w:t xml:space="preserve"> Zmluvné strany si zároveň dohodli ako mimoriadny spôsob doručovania písomných zásielok </w:t>
      </w:r>
      <w:r w:rsidR="00A44AA9" w:rsidRPr="00111B98">
        <w:rPr>
          <w:sz w:val="22"/>
          <w:szCs w:val="22"/>
        </w:rPr>
        <w:t xml:space="preserve">v listinnej podobe </w:t>
      </w:r>
      <w:r w:rsidR="00486613" w:rsidRPr="00111B98">
        <w:rPr>
          <w:sz w:val="22"/>
          <w:szCs w:val="22"/>
        </w:rPr>
        <w:t>doručovanie osobne alebo prostredníctvom kuriéra; takéto doručenie Poskytovateľovi je možné výlučne v úradných hodinách podateľne Poskytovateľa zverejnených verejne prístupným spôsobom.</w:t>
      </w:r>
    </w:p>
    <w:p w14:paraId="54520715" w14:textId="77777777" w:rsidR="00486613" w:rsidRPr="00111B98" w:rsidRDefault="00486613" w:rsidP="00AD0F62">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7778" w:rsidRPr="00111B98">
        <w:rPr>
          <w:sz w:val="22"/>
          <w:szCs w:val="22"/>
        </w:rPr>
        <w:t>O</w:t>
      </w:r>
      <w:r w:rsidR="00EB0534" w:rsidRPr="00111B98">
        <w:rPr>
          <w:sz w:val="22"/>
          <w:szCs w:val="22"/>
        </w:rPr>
        <w:t xml:space="preserve">známenie, výzva, žiadosť alebo iný dokument (ďalej ako „písomnosť“) zasielaný druhej Zmluvnej strane v písomnej forme </w:t>
      </w:r>
      <w:r w:rsidR="00A44AA9" w:rsidRPr="00111B98">
        <w:rPr>
          <w:sz w:val="22"/>
          <w:szCs w:val="22"/>
        </w:rPr>
        <w:t xml:space="preserve">v listinnej podobe </w:t>
      </w:r>
      <w:r w:rsidR="000F7778" w:rsidRPr="00111B98">
        <w:rPr>
          <w:sz w:val="22"/>
          <w:szCs w:val="22"/>
        </w:rPr>
        <w:t>podľa Zmluvy o poskytnutí NFP, 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65A52E4F" w:rsidR="00486613" w:rsidRPr="00111B98" w:rsidRDefault="00F458DB" w:rsidP="00EB0534">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77777777" w:rsidR="00EB0534" w:rsidRPr="00111B98" w:rsidRDefault="00F50B5E" w:rsidP="00EB0534">
      <w:pPr>
        <w:numPr>
          <w:ilvl w:val="1"/>
          <w:numId w:val="42"/>
        </w:numPr>
        <w:spacing w:before="120" w:line="252" w:lineRule="auto"/>
        <w:jc w:val="both"/>
        <w:rPr>
          <w:sz w:val="22"/>
          <w:szCs w:val="22"/>
        </w:rPr>
      </w:pPr>
      <w:r w:rsidRPr="00111B98">
        <w:rPr>
          <w:sz w:val="22"/>
          <w:szCs w:val="22"/>
        </w:rPr>
        <w:lastRenderedPageBreak/>
        <w:t xml:space="preserve">odopretiu </w:t>
      </w:r>
      <w:r w:rsidR="00486613" w:rsidRPr="00111B98">
        <w:rPr>
          <w:sz w:val="22"/>
          <w:szCs w:val="22"/>
        </w:rPr>
        <w:t xml:space="preserve">prijatia písomnosti, v prípade odopretia prevziať písomnosť doručovanú poštou alebo osobným doručením, </w:t>
      </w:r>
    </w:p>
    <w:p w14:paraId="338B1F57" w14:textId="77777777" w:rsidR="00EB0534" w:rsidRPr="00111B98" w:rsidRDefault="00486613" w:rsidP="00EB0534">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06ECBFCB" w:rsidR="000F7778" w:rsidRDefault="00EB0534" w:rsidP="00EB0534">
      <w:pPr>
        <w:spacing w:before="120" w:line="264" w:lineRule="auto"/>
        <w:ind w:left="567" w:hanging="567"/>
        <w:jc w:val="both"/>
        <w:rPr>
          <w:sz w:val="22"/>
          <w:szCs w:val="22"/>
        </w:rPr>
      </w:pPr>
      <w:r w:rsidRPr="00111B98">
        <w:rPr>
          <w:sz w:val="22"/>
          <w:szCs w:val="22"/>
        </w:rPr>
        <w:t>4.</w:t>
      </w:r>
      <w:r w:rsidR="000F7778" w:rsidRPr="00111B98">
        <w:rPr>
          <w:sz w:val="22"/>
          <w:szCs w:val="22"/>
        </w:rPr>
        <w:t xml:space="preserve">5 </w:t>
      </w:r>
      <w:r w:rsidRPr="00111B98">
        <w:rPr>
          <w:sz w:val="22"/>
          <w:szCs w:val="22"/>
        </w:rPr>
        <w:tab/>
      </w:r>
      <w:r w:rsidR="00751112"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sidR="007C4F67">
        <w:rPr>
          <w:sz w:val="22"/>
          <w:szCs w:val="22"/>
        </w:rPr>
        <w:t xml:space="preserve">čiastkovej </w:t>
      </w:r>
      <w:r w:rsidR="00751112" w:rsidRPr="00751112">
        <w:rPr>
          <w:sz w:val="22"/>
          <w:szCs w:val="22"/>
        </w:rPr>
        <w:t xml:space="preserve">správy </w:t>
      </w:r>
      <w:r w:rsidR="007C4F67">
        <w:rPr>
          <w:sz w:val="22"/>
          <w:szCs w:val="22"/>
        </w:rPr>
        <w:t>z kontroly/</w:t>
      </w:r>
      <w:r w:rsidR="00751112" w:rsidRPr="00751112">
        <w:rPr>
          <w:sz w:val="22"/>
          <w:szCs w:val="22"/>
        </w:rPr>
        <w:t>návrh správy  kontroly nemožno doručiť na adresu Prijímateľa</w:t>
      </w:r>
      <w:r w:rsidR="007C4F67">
        <w:rPr>
          <w:sz w:val="22"/>
          <w:szCs w:val="22"/>
        </w:rPr>
        <w:t xml:space="preserve"> uvedenú v záhlaví podľa odseku 4.1 tohto článku</w:t>
      </w:r>
      <w:r w:rsidR="00751112" w:rsidRPr="00751112">
        <w:rPr>
          <w:sz w:val="22"/>
          <w:szCs w:val="22"/>
        </w:rPr>
        <w:t>,</w:t>
      </w:r>
      <w:r w:rsidR="007C4F67">
        <w:rPr>
          <w:sz w:val="22"/>
          <w:szCs w:val="22"/>
        </w:rPr>
        <w:t xml:space="preserve"> prípadne ak došlo k oznámeniu zmeny adresy v súlade s článkom 6 zmluvy, na takto oznámenú adresu, považujú sa</w:t>
      </w:r>
      <w:r w:rsidR="00751112" w:rsidRPr="00751112">
        <w:rPr>
          <w:sz w:val="22"/>
          <w:szCs w:val="22"/>
        </w:rPr>
        <w:t xml:space="preserve"> tieto návrhy za doručené dňom vrátenia nedoručeného návrhu čiastkovej správy alebo návrhu správy Poskytovateľovi, aj keď sa o tom Prijímateľ nedozvedel (fikcia doručenia).</w:t>
      </w:r>
      <w:r w:rsidR="00751112">
        <w:rPr>
          <w:sz w:val="22"/>
          <w:szCs w:val="22"/>
        </w:rPr>
        <w:t xml:space="preserve"> </w:t>
      </w:r>
    </w:p>
    <w:p w14:paraId="05A31079" w14:textId="43868E96"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Pr="00111B98">
        <w:rPr>
          <w:bCs/>
          <w:sz w:val="22"/>
          <w:szCs w:val="22"/>
        </w:rPr>
        <w:t>V prípade doručovania Správy o zistenej nezrovnalosti Prijímateľovi prostredníctvom ITMS2014+, sa bude táto považovať za doručenú momentom zverejnenia nezrovnalosti vo verejnej časti ITMS2014+</w:t>
      </w:r>
      <w:r w:rsidR="00A24408">
        <w:rPr>
          <w:bCs/>
          <w:sz w:val="22"/>
          <w:szCs w:val="22"/>
        </w:rPr>
        <w:t>.</w:t>
      </w:r>
    </w:p>
    <w:p w14:paraId="19B4BC55" w14:textId="3354DCF3"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w:t>
      </w:r>
      <w:commentRangeStart w:id="33"/>
      <w:r w:rsidR="00F931CC" w:rsidRPr="00111B98">
        <w:rPr>
          <w:bCs/>
          <w:sz w:val="22"/>
          <w:szCs w:val="22"/>
        </w:rPr>
        <w:t>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EB0534" w:rsidRPr="00111B98">
        <w:rPr>
          <w:bCs/>
          <w:sz w:val="22"/>
          <w:szCs w:val="22"/>
        </w:rPr>
        <w:t>.</w:t>
      </w:r>
      <w:r w:rsidR="00823C4B" w:rsidRPr="00111B98">
        <w:rPr>
          <w:bCs/>
          <w:sz w:val="22"/>
          <w:szCs w:val="22"/>
        </w:rPr>
        <w:t xml:space="preserve"> </w:t>
      </w:r>
      <w:commentRangeEnd w:id="33"/>
      <w:r w:rsidR="00CD523E">
        <w:rPr>
          <w:rStyle w:val="Odkaznakomentr"/>
        </w:rPr>
        <w:commentReference w:id="33"/>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59AD3463" w:rsidR="006B7DE9" w:rsidRPr="006B7DE9"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7095AFC9" w:rsidR="00696212" w:rsidRPr="00111B98"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w:t>
      </w:r>
      <w:r w:rsidR="00B12C63">
        <w:rPr>
          <w:sz w:val="22"/>
          <w:szCs w:val="22"/>
        </w:rPr>
        <w:lastRenderedPageBreak/>
        <w:t xml:space="preserve">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A14E80" w:rsidRDefault="004938A2" w:rsidP="00E05132">
      <w:pPr>
        <w:pStyle w:val="Nadpis3"/>
        <w:numPr>
          <w:ilvl w:val="0"/>
          <w:numId w:val="57"/>
        </w:numPr>
        <w:ind w:left="426" w:hanging="426"/>
      </w:pPr>
      <w:r w:rsidRPr="00A14E80">
        <w:t>OSOBITNÉ DOJEDNANIA</w:t>
      </w:r>
    </w:p>
    <w:p w14:paraId="5EBB6990" w14:textId="656BC1D3"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34"/>
      <w:commentRangeStart w:id="35"/>
      <w:r w:rsidR="002054F9" w:rsidRPr="00111B98">
        <w:rPr>
          <w:sz w:val="22"/>
          <w:szCs w:val="22"/>
        </w:rPr>
        <w:t>........</w:t>
      </w:r>
      <w:commentRangeEnd w:id="34"/>
      <w:commentRangeEnd w:id="35"/>
      <w:r w:rsidR="002054F9" w:rsidRPr="00111B98">
        <w:rPr>
          <w:rStyle w:val="Odkaznakomentr"/>
        </w:rPr>
        <w:commentReference w:id="34"/>
      </w:r>
      <w:r w:rsidR="002054F9" w:rsidRPr="00111B98">
        <w:rPr>
          <w:rStyle w:val="Odkaznakomentr"/>
        </w:rPr>
        <w:commentReference w:id="35"/>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36"/>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36"/>
      <w:r w:rsidR="00AD67FD" w:rsidRPr="00111B98">
        <w:rPr>
          <w:rStyle w:val="Odkaznakomentr"/>
        </w:rPr>
        <w:commentReference w:id="36"/>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37"/>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37"/>
      <w:r w:rsidR="00C566C3" w:rsidRPr="00111B98">
        <w:rPr>
          <w:rStyle w:val="Odkaznakomentr"/>
        </w:rPr>
        <w:commentReference w:id="37"/>
      </w:r>
    </w:p>
    <w:p w14:paraId="0CE15130" w14:textId="4E2B8ACD"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 ktoré na jeho vykonanie môže vydať Poskytovateľ</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38"/>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38"/>
      <w:r w:rsidR="00322A0D" w:rsidRPr="00111B98">
        <w:rPr>
          <w:rStyle w:val="Odkaznakomentr"/>
        </w:rPr>
        <w:commentReference w:id="38"/>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7778B582"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ŽoNFP  v Právnych </w:t>
      </w:r>
      <w:r w:rsidR="00214084" w:rsidRPr="00111B98">
        <w:rPr>
          <w:sz w:val="22"/>
          <w:szCs w:val="22"/>
        </w:rPr>
        <w:lastRenderedPageBreak/>
        <w:t>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w:t>
      </w:r>
      <w:r w:rsidR="00BC08AD">
        <w:rPr>
          <w:sz w:val="22"/>
          <w:szCs w:val="22"/>
        </w:rPr>
        <w:t>subjektami</w:t>
      </w:r>
      <w:r w:rsidR="003D48FF" w:rsidRPr="00111B98">
        <w:rPr>
          <w:sz w:val="22"/>
          <w:szCs w:val="22"/>
        </w:rPr>
        <w:t xml:space="preserve">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39"/>
      <w:r w:rsidR="001E04FB" w:rsidRPr="00111B98">
        <w:rPr>
          <w:sz w:val="22"/>
          <w:szCs w:val="22"/>
        </w:rPr>
        <w:t>vzťahmi</w:t>
      </w:r>
      <w:commentRangeEnd w:id="39"/>
      <w:r w:rsidR="00E53E0E" w:rsidRPr="00111B98">
        <w:rPr>
          <w:rStyle w:val="Odkaznakomentr"/>
        </w:rPr>
        <w:commentReference w:id="39"/>
      </w:r>
      <w:r w:rsidR="00FB7B6F" w:rsidRPr="00111B98">
        <w:rPr>
          <w:sz w:val="22"/>
          <w:szCs w:val="22"/>
        </w:rPr>
        <w:t xml:space="preserve">. </w:t>
      </w:r>
      <w:commentRangeStart w:id="40"/>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40"/>
      <w:r w:rsidR="00425612">
        <w:rPr>
          <w:rStyle w:val="Odkaznakomentr"/>
        </w:rPr>
        <w:commentReference w:id="40"/>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V zmysle ust.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A14E80" w:rsidRDefault="00FD3DED" w:rsidP="00E05132">
      <w:pPr>
        <w:pStyle w:val="Nadpis3"/>
        <w:numPr>
          <w:ilvl w:val="0"/>
          <w:numId w:val="57"/>
        </w:numPr>
        <w:ind w:left="426" w:hanging="426"/>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xml:space="preserve">, Systému riadenia EŠIF a Systému finančného riadenia sa vykoná vo forme písomného a očíslovaného </w:t>
      </w:r>
      <w:r w:rsidRPr="00111B98">
        <w:rPr>
          <w:sz w:val="22"/>
          <w:szCs w:val="22"/>
        </w:rPr>
        <w:lastRenderedPageBreak/>
        <w:t>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4E1687B0" w14:textId="26AB7DE2" w:rsidR="008E2806" w:rsidRPr="00111B98" w:rsidRDefault="00293466" w:rsidP="00AD0F62">
      <w:pPr>
        <w:numPr>
          <w:ilvl w:val="2"/>
          <w:numId w:val="11"/>
        </w:numPr>
        <w:spacing w:before="120" w:line="264" w:lineRule="auto"/>
        <w:ind w:hanging="360"/>
        <w:jc w:val="both"/>
        <w:rPr>
          <w:sz w:val="22"/>
          <w:szCs w:val="22"/>
        </w:rPr>
      </w:pPr>
      <w:r w:rsidRPr="00111B98">
        <w:rPr>
          <w:sz w:val="22"/>
          <w:szCs w:val="22"/>
        </w:rPr>
        <w:t xml:space="preserve">V </w:t>
      </w:r>
      <w:r w:rsidR="007C5703" w:rsidRPr="00111B98">
        <w:rPr>
          <w:sz w:val="22"/>
          <w:szCs w:val="22"/>
        </w:rPr>
        <w:t xml:space="preserve">prípade </w:t>
      </w:r>
      <w:r w:rsidR="007B205B" w:rsidRPr="00111B98">
        <w:rPr>
          <w:b/>
          <w:sz w:val="22"/>
          <w:szCs w:val="22"/>
          <w:u w:val="single"/>
        </w:rPr>
        <w:t xml:space="preserve">menej </w:t>
      </w:r>
      <w:r w:rsidR="00EA2FAE" w:rsidRPr="00111B98">
        <w:rPr>
          <w:b/>
          <w:sz w:val="22"/>
          <w:szCs w:val="22"/>
          <w:u w:val="single"/>
        </w:rPr>
        <w:t>významn</w:t>
      </w:r>
      <w:r w:rsidR="00A27519" w:rsidRPr="00111B98">
        <w:rPr>
          <w:b/>
          <w:sz w:val="22"/>
          <w:szCs w:val="22"/>
          <w:u w:val="single"/>
        </w:rPr>
        <w:t>ých</w:t>
      </w:r>
      <w:r w:rsidR="00EA2FAE" w:rsidRPr="00111B98">
        <w:rPr>
          <w:b/>
          <w:sz w:val="22"/>
          <w:szCs w:val="22"/>
          <w:u w:val="single"/>
        </w:rPr>
        <w:t xml:space="preserve"> </w:t>
      </w:r>
      <w:r w:rsidR="007B205B" w:rsidRPr="00111B98">
        <w:rPr>
          <w:b/>
          <w:sz w:val="22"/>
          <w:szCs w:val="22"/>
          <w:u w:val="single"/>
        </w:rPr>
        <w:t>zm</w:t>
      </w:r>
      <w:r w:rsidR="00A27519" w:rsidRPr="00111B98">
        <w:rPr>
          <w:b/>
          <w:sz w:val="22"/>
          <w:szCs w:val="22"/>
          <w:u w:val="single"/>
        </w:rPr>
        <w:t>ien</w:t>
      </w:r>
      <w:r w:rsidR="007B205B" w:rsidRPr="00111B98">
        <w:rPr>
          <w:sz w:val="22"/>
          <w:szCs w:val="22"/>
        </w:rPr>
        <w:t xml:space="preserve"> Projektu</w:t>
      </w:r>
      <w:r w:rsidR="00A27519" w:rsidRPr="00111B98">
        <w:rPr>
          <w:sz w:val="22"/>
          <w:szCs w:val="22"/>
        </w:rPr>
        <w:t>, ktoré sú</w:t>
      </w:r>
      <w:r w:rsidR="007B205B" w:rsidRPr="00111B98">
        <w:rPr>
          <w:sz w:val="22"/>
          <w:szCs w:val="22"/>
        </w:rPr>
        <w:t xml:space="preserve"> </w:t>
      </w:r>
      <w:r w:rsidR="007C5703" w:rsidRPr="00111B98">
        <w:rPr>
          <w:sz w:val="22"/>
          <w:szCs w:val="22"/>
        </w:rPr>
        <w:t>vymedzené v tomto článku zmluvy</w:t>
      </w:r>
      <w:r w:rsidR="00D73522" w:rsidRPr="00111B98">
        <w:rPr>
          <w:sz w:val="22"/>
          <w:szCs w:val="22"/>
        </w:rPr>
        <w:t>,</w:t>
      </w:r>
      <w:r w:rsidR="007C5703" w:rsidRPr="00111B98">
        <w:rPr>
          <w:sz w:val="22"/>
          <w:szCs w:val="22"/>
        </w:rPr>
        <w:t xml:space="preserve"> alebo ich Poskytovateľ pre zjednodušenie zahrnul </w:t>
      </w:r>
      <w:r w:rsidR="007B205B" w:rsidRPr="00111B98">
        <w:rPr>
          <w:sz w:val="22"/>
          <w:szCs w:val="22"/>
        </w:rPr>
        <w:t>do Právnych dokumentov týkajúcich sa zmien</w:t>
      </w:r>
      <w:r w:rsidR="007C5703" w:rsidRPr="00111B98">
        <w:rPr>
          <w:sz w:val="22"/>
          <w:szCs w:val="22"/>
        </w:rPr>
        <w:t xml:space="preserve"> projektov</w:t>
      </w:r>
      <w:r w:rsidRPr="00111B98">
        <w:rPr>
          <w:sz w:val="22"/>
          <w:szCs w:val="22"/>
        </w:rPr>
        <w:t xml:space="preserve">, Prijímateľ je povinný </w:t>
      </w:r>
      <w:r w:rsidR="00214084" w:rsidRPr="00111B98">
        <w:rPr>
          <w:sz w:val="22"/>
          <w:szCs w:val="22"/>
        </w:rPr>
        <w:t xml:space="preserve">Bezodkladne </w:t>
      </w:r>
      <w:r w:rsidRPr="00111B98">
        <w:rPr>
          <w:sz w:val="22"/>
          <w:szCs w:val="22"/>
        </w:rPr>
        <w:t>oznámiť Poskytovateľovi</w:t>
      </w:r>
      <w:r w:rsidR="00755794" w:rsidRPr="00111B98">
        <w:rPr>
          <w:sz w:val="22"/>
          <w:szCs w:val="22"/>
        </w:rPr>
        <w:t xml:space="preserve"> spôsobom dohodnutým v čl</w:t>
      </w:r>
      <w:r w:rsidR="00214084" w:rsidRPr="00111B98">
        <w:rPr>
          <w:sz w:val="22"/>
          <w:szCs w:val="22"/>
        </w:rPr>
        <w:t>ánku</w:t>
      </w:r>
      <w:r w:rsidR="00755794" w:rsidRPr="00111B98">
        <w:rPr>
          <w:sz w:val="22"/>
          <w:szCs w:val="22"/>
        </w:rPr>
        <w:t xml:space="preserve"> 4 zmluvy</w:t>
      </w:r>
      <w:r w:rsidRPr="00111B98">
        <w:rPr>
          <w:sz w:val="22"/>
          <w:szCs w:val="22"/>
        </w:rPr>
        <w:t xml:space="preserve">, že nastala takáto zmena, avšak </w:t>
      </w:r>
      <w:r w:rsidRPr="00111B98">
        <w:rPr>
          <w:sz w:val="22"/>
          <w:szCs w:val="22"/>
          <w:u w:val="single"/>
        </w:rPr>
        <w:t>nie je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ins w:id="41" w:author="Autor">
        <w:r w:rsidR="00993763">
          <w:rPr>
            <w:sz w:val="22"/>
            <w:szCs w:val="22"/>
          </w:rPr>
          <w:t>; povinnosť oznámenia sa nevzťahuje na zmeny vykonané zo strany Poskytovateľa</w:t>
        </w:r>
        <w:r w:rsidRPr="00111B98">
          <w:rPr>
            <w:sz w:val="22"/>
            <w:szCs w:val="22"/>
          </w:rPr>
          <w:t xml:space="preserve">. </w:t>
        </w:r>
        <w:r w:rsidR="008D2103">
          <w:rPr>
            <w:sz w:val="22"/>
            <w:szCs w:val="22"/>
          </w:rPr>
          <w:t xml:space="preserve">Podľa tohto písmena d) sa postupuje aj v prípade zmien v rozpočte Projektu, ktoré boli identifikované Poskytovateľom v rámci ním vykonávaných kontrol a overovaní v Projekte, a to za podmienok </w:t>
        </w:r>
        <w:r w:rsidR="001925B6">
          <w:rPr>
            <w:sz w:val="22"/>
            <w:szCs w:val="22"/>
          </w:rPr>
          <w:t>vzťahujúcich sa k príslušnej zmene podľa tohto</w:t>
        </w:r>
        <w:r w:rsidR="008D2103">
          <w:rPr>
            <w:sz w:val="22"/>
            <w:szCs w:val="22"/>
          </w:rPr>
          <w:t xml:space="preserve"> písmen</w:t>
        </w:r>
        <w:r w:rsidR="001925B6">
          <w:rPr>
            <w:sz w:val="22"/>
            <w:szCs w:val="22"/>
          </w:rPr>
          <w:t>a</w:t>
        </w:r>
        <w:r w:rsidR="008D2103">
          <w:rPr>
            <w:sz w:val="22"/>
            <w:szCs w:val="22"/>
          </w:rPr>
          <w:t xml:space="preserve"> d). </w:t>
        </w:r>
        <w:r w:rsidR="001925B6">
          <w:rPr>
            <w:sz w:val="22"/>
            <w:szCs w:val="22"/>
          </w:rPr>
          <w:t>V prípade takýchto zmien sa Zmluvné strany dohodli, že postup dohodnutý pre riešenie zmien iniciovaných Poskytovateľom podľa ods. 6.13 sa nepoužije</w:t>
        </w:r>
        <w:r w:rsidR="0019656A">
          <w:rPr>
            <w:sz w:val="22"/>
            <w:szCs w:val="22"/>
          </w:rPr>
          <w:t xml:space="preserve"> a k oznámeniu zmeny Prijímateľom nedochádza</w:t>
        </w:r>
        <w:r w:rsidR="001925B6">
          <w:rPr>
            <w:sz w:val="22"/>
            <w:szCs w:val="22"/>
          </w:rPr>
          <w:t>.</w:t>
        </w:r>
      </w:ins>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w:t>
      </w:r>
      <w:r w:rsidR="00934A61" w:rsidRPr="00111B98">
        <w:rPr>
          <w:sz w:val="22"/>
          <w:szCs w:val="22"/>
        </w:rPr>
        <w:lastRenderedPageBreak/>
        <w:t xml:space="preserve">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20581D77" w:rsidR="00293466" w:rsidRPr="00111B98" w:rsidRDefault="00293466" w:rsidP="00D73522">
      <w:pPr>
        <w:spacing w:before="120" w:line="264" w:lineRule="auto"/>
        <w:ind w:left="720"/>
        <w:jc w:val="both"/>
        <w:rPr>
          <w:sz w:val="22"/>
          <w:szCs w:val="22"/>
        </w:rPr>
      </w:pPr>
      <w:r w:rsidRPr="00111B98">
        <w:rPr>
          <w:sz w:val="22"/>
          <w:szCs w:val="22"/>
        </w:rPr>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42"/>
      <w:r w:rsidRPr="00111B98">
        <w:rPr>
          <w:sz w:val="22"/>
          <w:szCs w:val="22"/>
        </w:rPr>
        <w:t>pri najbližšom písomnom dodatku k Zmluve o poskytnutí NFP</w:t>
      </w:r>
      <w:commentRangeEnd w:id="42"/>
      <w:r w:rsidR="00744ED9" w:rsidRPr="00111B98">
        <w:rPr>
          <w:rStyle w:val="Odkaznakomentr"/>
        </w:rPr>
        <w:commentReference w:id="42"/>
      </w:r>
      <w:ins w:id="43" w:author="Autor">
        <w:r w:rsidR="006C0A98">
          <w:rPr>
            <w:sz w:val="22"/>
            <w:szCs w:val="22"/>
          </w:rPr>
          <w:t>, ak nie je pri jednotlivých konkrétnych zmenách dohodnuté inak</w:t>
        </w:r>
        <w:r w:rsidRPr="00111B98">
          <w:rPr>
            <w:sz w:val="22"/>
            <w:szCs w:val="22"/>
          </w:rPr>
          <w:t>.</w:t>
        </w:r>
      </w:ins>
      <w:del w:id="44" w:author="Autor">
        <w:r w:rsidRPr="00111B98">
          <w:rPr>
            <w:sz w:val="22"/>
            <w:szCs w:val="22"/>
          </w:rPr>
          <w:delText>.</w:delText>
        </w:r>
      </w:del>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14EA08B4" w:rsidR="000D062B" w:rsidRPr="00111B98" w:rsidRDefault="000D062B" w:rsidP="00AD0F62">
      <w:pPr>
        <w:spacing w:before="120" w:line="264" w:lineRule="auto"/>
        <w:ind w:left="1080" w:hanging="360"/>
        <w:jc w:val="both"/>
        <w:rPr>
          <w:sz w:val="22"/>
          <w:szCs w:val="22"/>
        </w:rPr>
      </w:pPr>
      <w:r w:rsidRPr="00111B98">
        <w:rPr>
          <w:sz w:val="22"/>
          <w:szCs w:val="22"/>
        </w:rPr>
        <w:t xml:space="preserve">(i) </w:t>
      </w:r>
      <w:ins w:id="45" w:author="Autor">
        <w:r w:rsidR="002871AC">
          <w:rPr>
            <w:sz w:val="22"/>
            <w:szCs w:val="22"/>
          </w:rPr>
          <w:t xml:space="preserve">zmena termínu </w:t>
        </w:r>
        <w:r w:rsidR="002871AC" w:rsidRPr="00111B98">
          <w:rPr>
            <w:bCs/>
            <w:sz w:val="22"/>
            <w:szCs w:val="22"/>
          </w:rPr>
          <w:t>Začat</w:t>
        </w:r>
        <w:r w:rsidR="002871AC">
          <w:rPr>
            <w:bCs/>
            <w:sz w:val="22"/>
            <w:szCs w:val="22"/>
          </w:rPr>
          <w:t>ia</w:t>
        </w:r>
      </w:ins>
      <w:del w:id="46" w:author="Autor">
        <w:r w:rsidR="00293466" w:rsidRPr="00111B98">
          <w:rPr>
            <w:sz w:val="22"/>
            <w:szCs w:val="22"/>
          </w:rPr>
          <w:delText xml:space="preserve">omeškanie </w:delText>
        </w:r>
        <w:r w:rsidR="007C5703" w:rsidRPr="00111B98">
          <w:rPr>
            <w:bCs/>
            <w:sz w:val="22"/>
            <w:szCs w:val="22"/>
          </w:rPr>
          <w:delText>Prijímateľ</w:delText>
        </w:r>
        <w:r w:rsidR="00293466" w:rsidRPr="00111B98">
          <w:rPr>
            <w:bCs/>
            <w:sz w:val="22"/>
            <w:szCs w:val="22"/>
          </w:rPr>
          <w:delText>a</w:delText>
        </w:r>
        <w:r w:rsidR="007C5703" w:rsidRPr="00111B98">
          <w:rPr>
            <w:bCs/>
            <w:sz w:val="22"/>
            <w:szCs w:val="22"/>
          </w:rPr>
          <w:delText xml:space="preserve"> so </w:delText>
        </w:r>
        <w:commentRangeStart w:id="47"/>
        <w:r w:rsidRPr="00111B98">
          <w:rPr>
            <w:bCs/>
            <w:sz w:val="22"/>
            <w:szCs w:val="22"/>
          </w:rPr>
          <w:delText>Z</w:delText>
        </w:r>
        <w:r w:rsidR="007C5703" w:rsidRPr="00111B98">
          <w:rPr>
            <w:bCs/>
            <w:sz w:val="22"/>
            <w:szCs w:val="22"/>
          </w:rPr>
          <w:delText>ačatím</w:delText>
        </w:r>
      </w:del>
      <w:r w:rsidR="007C5703" w:rsidRPr="00111B98">
        <w:rPr>
          <w:bCs/>
          <w:sz w:val="22"/>
          <w:szCs w:val="22"/>
        </w:rPr>
        <w:t xml:space="preserve"> realizácie </w:t>
      </w:r>
      <w:r w:rsidR="008A040A" w:rsidRPr="00111B98">
        <w:rPr>
          <w:bCs/>
          <w:sz w:val="22"/>
          <w:szCs w:val="22"/>
        </w:rPr>
        <w:t xml:space="preserve">hlavných </w:t>
      </w:r>
      <w:r w:rsidR="007C5703" w:rsidRPr="00111B98">
        <w:rPr>
          <w:bCs/>
          <w:sz w:val="22"/>
          <w:szCs w:val="22"/>
        </w:rPr>
        <w:t xml:space="preserve">aktivít Projektu </w:t>
      </w:r>
      <w:commentRangeEnd w:id="47"/>
      <w:r w:rsidR="00755794" w:rsidRPr="00111B98">
        <w:rPr>
          <w:rStyle w:val="Odkaznakomentr"/>
        </w:rPr>
        <w:commentReference w:id="47"/>
      </w:r>
      <w:r w:rsidR="00214084" w:rsidRPr="00111B98">
        <w:rPr>
          <w:bCs/>
          <w:sz w:val="22"/>
          <w:szCs w:val="22"/>
        </w:rPr>
        <w:t xml:space="preserve"> </w:t>
      </w:r>
      <w:ins w:id="48" w:author="Autor">
        <w:r w:rsidR="002871AC">
          <w:rPr>
            <w:sz w:val="22"/>
            <w:szCs w:val="22"/>
          </w:rPr>
          <w:t>v porovnaní s</w:t>
        </w:r>
        <w:r w:rsidR="002871AC" w:rsidRPr="00111B98">
          <w:rPr>
            <w:sz w:val="22"/>
            <w:szCs w:val="22"/>
          </w:rPr>
          <w:t xml:space="preserve"> termín</w:t>
        </w:r>
        <w:r w:rsidR="002871AC">
          <w:rPr>
            <w:sz w:val="22"/>
            <w:szCs w:val="22"/>
          </w:rPr>
          <w:t>om</w:t>
        </w:r>
        <w:r w:rsidR="002871AC" w:rsidRPr="00111B98">
          <w:rPr>
            <w:sz w:val="22"/>
            <w:szCs w:val="22"/>
          </w:rPr>
          <w:t xml:space="preserve"> uveden</w:t>
        </w:r>
        <w:r w:rsidR="002871AC">
          <w:rPr>
            <w:sz w:val="22"/>
            <w:szCs w:val="22"/>
          </w:rPr>
          <w:t>ým</w:t>
        </w:r>
      </w:ins>
      <w:del w:id="49" w:author="Autor">
        <w:r w:rsidR="00214084" w:rsidRPr="00111B98">
          <w:rPr>
            <w:bCs/>
            <w:sz w:val="22"/>
            <w:szCs w:val="22"/>
          </w:rPr>
          <w:delText xml:space="preserve">maximálne </w:delText>
        </w:r>
        <w:r w:rsidR="007C5703" w:rsidRPr="00111B98">
          <w:rPr>
            <w:bCs/>
            <w:sz w:val="22"/>
            <w:szCs w:val="22"/>
          </w:rPr>
          <w:delText xml:space="preserve">o  3 mesiace </w:delText>
        </w:r>
        <w:r w:rsidR="007C5703" w:rsidRPr="00111B98">
          <w:rPr>
            <w:sz w:val="22"/>
            <w:szCs w:val="22"/>
          </w:rPr>
          <w:delText>od termínu uvedeného</w:delText>
        </w:r>
      </w:del>
      <w:r w:rsidR="007C5703" w:rsidRPr="00111B98">
        <w:rPr>
          <w:sz w:val="22"/>
          <w:szCs w:val="22"/>
        </w:rPr>
        <w:t xml:space="preserve">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50"/>
      <w:r w:rsidR="00B71E8B">
        <w:rPr>
          <w:bCs/>
          <w:sz w:val="22"/>
          <w:szCs w:val="22"/>
        </w:rPr>
        <w:t>uvedené sa netýka zníženia hodnoty Vecného príspevku</w:t>
      </w:r>
      <w:r w:rsidR="005C28AD" w:rsidRPr="00111B98">
        <w:rPr>
          <w:bCs/>
          <w:sz w:val="22"/>
          <w:szCs w:val="22"/>
        </w:rPr>
        <w:t>.</w:t>
      </w:r>
      <w:commentRangeEnd w:id="50"/>
      <w:r w:rsidR="00B71E8B">
        <w:rPr>
          <w:rStyle w:val="Odkaznakomentr"/>
        </w:rPr>
        <w:commentReference w:id="50"/>
      </w:r>
    </w:p>
    <w:p w14:paraId="715C92C4" w14:textId="77777777" w:rsidR="008D2103" w:rsidRDefault="008D2103" w:rsidP="008D2103">
      <w:pPr>
        <w:spacing w:before="120" w:line="264" w:lineRule="auto"/>
        <w:ind w:left="1077" w:hanging="357"/>
        <w:jc w:val="both"/>
        <w:rPr>
          <w:ins w:id="51" w:author="Autor"/>
          <w:bCs/>
          <w:sz w:val="22"/>
          <w:szCs w:val="22"/>
        </w:rPr>
      </w:pPr>
      <w:ins w:id="52" w:author="Autor">
        <w:r>
          <w:rPr>
            <w:bCs/>
            <w:sz w:val="22"/>
            <w:szCs w:val="22"/>
          </w:rPr>
          <w:t>(v</w:t>
        </w:r>
        <w:commentRangeStart w:id="53"/>
        <w:r>
          <w:rPr>
            <w:bCs/>
            <w:sz w:val="22"/>
            <w:szCs w:val="22"/>
          </w:rPr>
          <w:t>) zmena v  jednotlivých polož</w:t>
        </w:r>
        <w:r w:rsidR="005F408B">
          <w:rPr>
            <w:bCs/>
            <w:sz w:val="22"/>
            <w:szCs w:val="22"/>
          </w:rPr>
          <w:t>kách</w:t>
        </w:r>
        <w:r>
          <w:rPr>
            <w:bCs/>
            <w:sz w:val="22"/>
            <w:szCs w:val="22"/>
          </w:rPr>
          <w:t xml:space="preserve"> rozpočtu Projektu a/alebo ich bližšia špecifikácia, a to podľa výsledkov </w:t>
        </w:r>
        <w:r>
          <w:rPr>
            <w:sz w:val="22"/>
            <w:szCs w:val="22"/>
          </w:rPr>
          <w:t>príslušnej finančnej kontroly Verejného obstarávania</w:t>
        </w:r>
        <w:r w:rsidR="0052610D">
          <w:rPr>
            <w:sz w:val="22"/>
            <w:szCs w:val="22"/>
          </w:rPr>
          <w:t xml:space="preserve"> vyjadrených v</w:t>
        </w:r>
        <w:r w:rsidR="003E4102">
          <w:rPr>
            <w:sz w:val="22"/>
            <w:szCs w:val="22"/>
          </w:rPr>
          <w:t xml:space="preserve"> čiastkovej správe alebo </w:t>
        </w:r>
        <w:r w:rsidR="0052610D">
          <w:rPr>
            <w:sz w:val="22"/>
            <w:szCs w:val="22"/>
          </w:rPr>
          <w:t>správe z  finančnej kontroly Verejného obstarávania</w:t>
        </w:r>
        <w:r>
          <w:rPr>
            <w:bCs/>
            <w:sz w:val="22"/>
            <w:szCs w:val="22"/>
          </w:rPr>
          <w:t xml:space="preserve">, </w:t>
        </w:r>
        <w:commentRangeEnd w:id="53"/>
        <w:r w:rsidR="00D71B23">
          <w:rPr>
            <w:rStyle w:val="Odkaznakomentr"/>
          </w:rPr>
          <w:commentReference w:id="53"/>
        </w:r>
      </w:ins>
    </w:p>
    <w:p w14:paraId="07775DF2" w14:textId="77777777" w:rsidR="008D2103" w:rsidRDefault="001C4819" w:rsidP="008D2103">
      <w:pPr>
        <w:spacing w:before="120" w:line="264" w:lineRule="auto"/>
        <w:ind w:left="1134" w:hanging="425"/>
        <w:jc w:val="both"/>
        <w:rPr>
          <w:ins w:id="54" w:author="Autor"/>
          <w:sz w:val="22"/>
          <w:szCs w:val="22"/>
        </w:rPr>
      </w:pPr>
      <w:ins w:id="55" w:author="Autor">
        <w:r w:rsidDel="001C4819">
          <w:rPr>
            <w:bCs/>
            <w:sz w:val="22"/>
            <w:szCs w:val="22"/>
          </w:rPr>
          <w:t xml:space="preserve"> </w:t>
        </w:r>
        <w:r w:rsidR="008D2103" w:rsidRPr="002907B1">
          <w:rPr>
            <w:bCs/>
            <w:sz w:val="22"/>
            <w:szCs w:val="22"/>
          </w:rPr>
          <w:t xml:space="preserve">(vi) </w:t>
        </w:r>
        <w:r w:rsidR="00283E94" w:rsidRPr="002907B1">
          <w:rPr>
            <w:sz w:val="22"/>
            <w:szCs w:val="22"/>
          </w:rPr>
          <w:t xml:space="preserve">predĺženie lehoty na </w:t>
        </w:r>
        <w:r w:rsidR="008D2103" w:rsidRPr="002907B1">
          <w:rPr>
            <w:sz w:val="22"/>
            <w:szCs w:val="22"/>
          </w:rPr>
          <w:t>začati</w:t>
        </w:r>
        <w:r w:rsidR="00283E94" w:rsidRPr="002907B1">
          <w:rPr>
            <w:sz w:val="22"/>
            <w:szCs w:val="22"/>
          </w:rPr>
          <w:t>e</w:t>
        </w:r>
        <w:r w:rsidR="008D2103" w:rsidRPr="002907B1">
          <w:rPr>
            <w:sz w:val="22"/>
            <w:szCs w:val="22"/>
          </w:rPr>
          <w:t xml:space="preserve"> VO na hlavné </w:t>
        </w:r>
        <w:r w:rsidR="003650AB" w:rsidRPr="002907B1">
          <w:rPr>
            <w:sz w:val="22"/>
            <w:szCs w:val="22"/>
          </w:rPr>
          <w:t>A</w:t>
        </w:r>
        <w:r w:rsidR="008D2103" w:rsidRPr="002907B1">
          <w:rPr>
            <w:sz w:val="22"/>
            <w:szCs w:val="22"/>
          </w:rPr>
          <w:t>ktivity Projektu</w:t>
        </w:r>
        <w:r w:rsidR="00283E94" w:rsidRPr="002907B1">
          <w:rPr>
            <w:sz w:val="22"/>
            <w:szCs w:val="22"/>
          </w:rPr>
          <w:t xml:space="preserve"> v prípade</w:t>
        </w:r>
        <w:r w:rsidR="008D2103" w:rsidRPr="002907B1">
          <w:rPr>
            <w:sz w:val="22"/>
            <w:szCs w:val="22"/>
          </w:rPr>
          <w:t xml:space="preserve">, ak </w:t>
        </w:r>
        <w:r w:rsidR="00283E94" w:rsidRPr="002907B1">
          <w:rPr>
            <w:sz w:val="22"/>
            <w:szCs w:val="22"/>
          </w:rPr>
          <w:t xml:space="preserve">by s ním </w:t>
        </w:r>
        <w:r w:rsidR="00695084" w:rsidRPr="002907B1">
          <w:rPr>
            <w:sz w:val="22"/>
            <w:szCs w:val="22"/>
          </w:rPr>
          <w:t xml:space="preserve">Prijímateľ </w:t>
        </w:r>
        <w:r w:rsidR="008D2103" w:rsidRPr="002907B1">
          <w:rPr>
            <w:sz w:val="22"/>
            <w:szCs w:val="22"/>
          </w:rPr>
          <w:t>nezač</w:t>
        </w:r>
        <w:r w:rsidR="00283E94" w:rsidRPr="002907B1">
          <w:rPr>
            <w:sz w:val="22"/>
            <w:szCs w:val="22"/>
          </w:rPr>
          <w:t>al</w:t>
        </w:r>
        <w:r w:rsidR="008D2103" w:rsidRPr="002907B1">
          <w:rPr>
            <w:sz w:val="22"/>
            <w:szCs w:val="22"/>
          </w:rPr>
          <w:t xml:space="preserve"> </w:t>
        </w:r>
        <w:r w:rsidR="00283E94" w:rsidRPr="002907B1">
          <w:rPr>
            <w:sz w:val="22"/>
            <w:szCs w:val="22"/>
          </w:rPr>
          <w:t xml:space="preserve">ani </w:t>
        </w:r>
        <w:r w:rsidR="008D2103" w:rsidRPr="002907B1">
          <w:rPr>
            <w:sz w:val="22"/>
            <w:szCs w:val="22"/>
          </w:rPr>
          <w:t>do 3 mesiacov od účinnosti Zmluvy,</w:t>
        </w:r>
      </w:ins>
    </w:p>
    <w:p w14:paraId="095BC065" w14:textId="77777777" w:rsidR="002B0B54" w:rsidRDefault="008D2103" w:rsidP="008D2103">
      <w:pPr>
        <w:spacing w:before="120" w:line="264" w:lineRule="auto"/>
        <w:ind w:left="1134" w:hanging="425"/>
        <w:jc w:val="both"/>
        <w:rPr>
          <w:ins w:id="56" w:author="Autor"/>
          <w:sz w:val="22"/>
          <w:szCs w:val="22"/>
        </w:rPr>
      </w:pPr>
      <w:commentRangeStart w:id="57"/>
      <w:ins w:id="58" w:author="Autor">
        <w:r>
          <w:rPr>
            <w:sz w:val="22"/>
            <w:szCs w:val="22"/>
          </w:rPr>
          <w:t xml:space="preserve">(vii) </w:t>
        </w:r>
        <w:r w:rsidRPr="00AD0F62">
          <w:rPr>
            <w:sz w:val="22"/>
            <w:szCs w:val="22"/>
          </w:rPr>
          <w:t>predĺženi</w:t>
        </w:r>
        <w:r>
          <w:rPr>
            <w:sz w:val="22"/>
            <w:szCs w:val="22"/>
          </w:rPr>
          <w:t>e</w:t>
        </w:r>
        <w:r w:rsidRPr="00AD0F62">
          <w:rPr>
            <w:sz w:val="22"/>
            <w:szCs w:val="22"/>
          </w:rPr>
          <w:t xml:space="preserve"> </w:t>
        </w:r>
        <w:r w:rsidR="00D71B2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57"/>
        <w:r w:rsidR="00115910">
          <w:rPr>
            <w:rStyle w:val="Odkaznakomentr"/>
          </w:rPr>
          <w:commentReference w:id="57"/>
        </w:r>
        <w:r w:rsidR="002B0B54">
          <w:rPr>
            <w:sz w:val="22"/>
            <w:szCs w:val="22"/>
          </w:rPr>
          <w:t xml:space="preserve">, </w:t>
        </w:r>
      </w:ins>
    </w:p>
    <w:p w14:paraId="1FF08E01" w14:textId="77777777" w:rsidR="008D2103" w:rsidRDefault="002B0B54" w:rsidP="008D2103">
      <w:pPr>
        <w:spacing w:before="120" w:line="264" w:lineRule="auto"/>
        <w:ind w:left="1134" w:hanging="425"/>
        <w:jc w:val="both"/>
        <w:rPr>
          <w:ins w:id="59" w:author="Autor"/>
          <w:bCs/>
          <w:sz w:val="22"/>
          <w:szCs w:val="22"/>
        </w:rPr>
      </w:pPr>
      <w:ins w:id="60" w:author="Autor">
        <w:r>
          <w:rPr>
            <w:sz w:val="22"/>
            <w:szCs w:val="22"/>
          </w:rPr>
          <w:t xml:space="preserve">(viii) skrátenie </w:t>
        </w:r>
        <w:r w:rsidR="00D71B23">
          <w:rPr>
            <w:sz w:val="22"/>
            <w:szCs w:val="22"/>
          </w:rPr>
          <w:t>doby</w:t>
        </w:r>
        <w:r>
          <w:rPr>
            <w:sz w:val="22"/>
            <w:szCs w:val="22"/>
          </w:rPr>
          <w:t xml:space="preserve"> Realizácie hlavných aktivít Projektu</w:t>
        </w:r>
        <w:r w:rsidR="008D2103">
          <w:rPr>
            <w:bCs/>
            <w:sz w:val="22"/>
            <w:szCs w:val="22"/>
          </w:rPr>
          <w:t>.</w:t>
        </w:r>
      </w:ins>
    </w:p>
    <w:p w14:paraId="6A846F63" w14:textId="77777777" w:rsidR="0027300B" w:rsidRDefault="0027300B" w:rsidP="0027300B">
      <w:pPr>
        <w:spacing w:before="120" w:line="264" w:lineRule="auto"/>
        <w:ind w:left="709" w:firstLine="11"/>
        <w:jc w:val="both"/>
        <w:rPr>
          <w:ins w:id="61" w:author="Autor"/>
          <w:sz w:val="22"/>
          <w:szCs w:val="22"/>
        </w:rPr>
      </w:pPr>
      <w:ins w:id="62" w:author="Autor">
        <w:r>
          <w:rPr>
            <w:sz w:val="22"/>
            <w:szCs w:val="22"/>
          </w:rPr>
          <w:t xml:space="preserve">V prípade menej významnej zmeny podľa bodu (i) tohto písmena d) </w:t>
        </w:r>
        <w:r w:rsidR="002871AC">
          <w:rPr>
            <w:sz w:val="22"/>
            <w:szCs w:val="22"/>
          </w:rPr>
          <w:t>Prijímateľ je oprávnený oznámiť posun termínu Začati</w:t>
        </w:r>
        <w:r w:rsidR="00873787">
          <w:rPr>
            <w:sz w:val="22"/>
            <w:szCs w:val="22"/>
          </w:rPr>
          <w:t>a</w:t>
        </w:r>
        <w:r w:rsidR="002871AC">
          <w:rPr>
            <w:sz w:val="22"/>
            <w:szCs w:val="22"/>
          </w:rPr>
          <w:t xml:space="preserve"> realizácie hlavných aktivít Projektu aj opakovane. Poskytovateľ je oprávnený pri akceptovaní tejto zmeny viazať svoju akceptáciu na iný termín, než aký vyplýva z oznámenia Prijímateľa</w:t>
        </w:r>
        <w:r w:rsidR="00474F30">
          <w:rPr>
            <w:sz w:val="22"/>
            <w:szCs w:val="22"/>
          </w:rPr>
          <w:t xml:space="preserve">, pričom </w:t>
        </w:r>
        <w:r w:rsidR="0042082E">
          <w:rPr>
            <w:sz w:val="22"/>
            <w:szCs w:val="22"/>
          </w:rPr>
          <w:t xml:space="preserve">nový termín Začatia realizácie hlavných aktivít Projektu </w:t>
        </w:r>
        <w:r w:rsidR="00873787">
          <w:rPr>
            <w:sz w:val="22"/>
            <w:szCs w:val="22"/>
          </w:rPr>
          <w:t xml:space="preserve">podľa akceptácie Poskytovateľa nesmie byť skôr ako </w:t>
        </w:r>
        <w:r w:rsidR="0042082E">
          <w:rPr>
            <w:sz w:val="22"/>
            <w:szCs w:val="22"/>
          </w:rPr>
          <w:t>20 dní</w:t>
        </w:r>
        <w:r w:rsidR="00873787">
          <w:rPr>
            <w:sz w:val="22"/>
            <w:szCs w:val="22"/>
          </w:rPr>
          <w:t xml:space="preserve"> odo dňa akceptácie Poskytovateľa</w:t>
        </w:r>
        <w:r w:rsidR="002871AC">
          <w:rPr>
            <w:sz w:val="22"/>
            <w:szCs w:val="22"/>
          </w:rPr>
          <w:t xml:space="preserve">. </w:t>
        </w:r>
        <w:r>
          <w:rPr>
            <w:sz w:val="22"/>
            <w:szCs w:val="22"/>
          </w:rPr>
          <w:t xml:space="preserve">Právne účinky menej významnej zmeny nastávajú podľa odseku 6.11 tohto článku. </w:t>
        </w:r>
        <w:r w:rsidR="00D50FD6">
          <w:rPr>
            <w:sz w:val="22"/>
            <w:szCs w:val="22"/>
          </w:rPr>
          <w:t>Samostatný p</w:t>
        </w:r>
        <w:r>
          <w:rPr>
            <w:sz w:val="22"/>
            <w:szCs w:val="22"/>
          </w:rPr>
          <w:t>ísomný dodatok k Zmluve o poskytnutí NFP, ktorého predmetom by bola táto menej významná zmena, sa nevyhotovuje</w:t>
        </w:r>
        <w:r w:rsidR="00894B8D">
          <w:rPr>
            <w:sz w:val="22"/>
            <w:szCs w:val="22"/>
          </w:rPr>
          <w:t xml:space="preserve">, </w:t>
        </w:r>
        <w:r w:rsidR="00894B8D" w:rsidRPr="00894B8D">
          <w:rPr>
            <w:sz w:val="22"/>
            <w:szCs w:val="22"/>
          </w:rPr>
          <w:t>avšak uveden</w:t>
        </w:r>
        <w:r w:rsidR="00EC383D">
          <w:rPr>
            <w:sz w:val="22"/>
            <w:szCs w:val="22"/>
          </w:rPr>
          <w:t>ú</w:t>
        </w:r>
        <w:r w:rsidR="00894B8D" w:rsidRPr="00894B8D">
          <w:rPr>
            <w:sz w:val="22"/>
            <w:szCs w:val="22"/>
          </w:rPr>
          <w:t xml:space="preserve"> zmen</w:t>
        </w:r>
        <w:r w:rsidR="00EC383D">
          <w:rPr>
            <w:sz w:val="22"/>
            <w:szCs w:val="22"/>
          </w:rPr>
          <w:t>u</w:t>
        </w:r>
        <w:r w:rsidR="00894B8D" w:rsidRPr="00894B8D">
          <w:rPr>
            <w:sz w:val="22"/>
            <w:szCs w:val="22"/>
          </w:rPr>
          <w:t xml:space="preserve"> eviduje </w:t>
        </w:r>
        <w:r w:rsidR="00EC383D">
          <w:rPr>
            <w:sz w:val="22"/>
            <w:szCs w:val="22"/>
          </w:rPr>
          <w:t xml:space="preserve">Poskytovateľ </w:t>
        </w:r>
        <w:r w:rsidR="00894B8D" w:rsidRPr="00894B8D">
          <w:rPr>
            <w:sz w:val="22"/>
            <w:szCs w:val="22"/>
          </w:rPr>
          <w:t>do ITMS2014+</w:t>
        </w:r>
        <w:r>
          <w:rPr>
            <w:sz w:val="22"/>
            <w:szCs w:val="22"/>
          </w:rPr>
          <w:t>.</w:t>
        </w:r>
      </w:ins>
    </w:p>
    <w:p w14:paraId="75B21D8D" w14:textId="77777777" w:rsidR="008D2103" w:rsidRDefault="008D2103" w:rsidP="008D2103">
      <w:pPr>
        <w:spacing w:before="120" w:line="264" w:lineRule="auto"/>
        <w:ind w:left="709" w:firstLine="11"/>
        <w:jc w:val="both"/>
        <w:rPr>
          <w:ins w:id="63" w:author="Autor"/>
          <w:sz w:val="22"/>
          <w:szCs w:val="22"/>
        </w:rPr>
      </w:pPr>
      <w:ins w:id="64" w:author="Autor">
        <w:r>
          <w:rPr>
            <w:sz w:val="22"/>
            <w:szCs w:val="22"/>
          </w:rPr>
          <w:lastRenderedPageBreak/>
          <w:t xml:space="preserve">Pri menej významnej zmene podľa bodu (v) sa postupuje tak, že Poskytovateľ zapracuje </w:t>
        </w:r>
        <w:r w:rsidR="00893087">
          <w:rPr>
            <w:sz w:val="22"/>
            <w:szCs w:val="22"/>
          </w:rPr>
          <w:t>zmeny v položkách</w:t>
        </w:r>
        <w:r>
          <w:rPr>
            <w:sz w:val="22"/>
            <w:szCs w:val="22"/>
          </w:rPr>
          <w:t xml:space="preserve"> rozpočtu</w:t>
        </w:r>
        <w:r w:rsidR="00697AF6">
          <w:rPr>
            <w:sz w:val="22"/>
            <w:szCs w:val="22"/>
          </w:rPr>
          <w:t>, vrátane tých, ktoré</w:t>
        </w:r>
        <w:r w:rsidR="00697AF6" w:rsidRPr="001C671C">
          <w:rPr>
            <w:sz w:val="22"/>
            <w:szCs w:val="22"/>
          </w:rPr>
          <w:t xml:space="preserve"> súvisia s potvrdenou ex</w:t>
        </w:r>
        <w:r w:rsidR="00697AF6">
          <w:rPr>
            <w:sz w:val="22"/>
            <w:szCs w:val="22"/>
          </w:rPr>
          <w:t xml:space="preserve"> </w:t>
        </w:r>
        <w:r w:rsidR="00697AF6" w:rsidRPr="001C671C">
          <w:rPr>
            <w:sz w:val="22"/>
            <w:szCs w:val="22"/>
          </w:rPr>
          <w:t>ante finančnou opravou</w:t>
        </w:r>
        <w:r w:rsidR="00697AF6">
          <w:rPr>
            <w:sz w:val="22"/>
            <w:szCs w:val="22"/>
          </w:rPr>
          <w:t>,</w:t>
        </w:r>
        <w:r w:rsidR="00971075">
          <w:rPr>
            <w:sz w:val="22"/>
            <w:szCs w:val="22"/>
          </w:rPr>
          <w:t xml:space="preserve"> </w:t>
        </w:r>
        <w:r w:rsidR="001C4819">
          <w:rPr>
            <w:sz w:val="22"/>
            <w:szCs w:val="22"/>
          </w:rPr>
          <w:t>podľa</w:t>
        </w:r>
        <w:r>
          <w:rPr>
            <w:sz w:val="22"/>
            <w:szCs w:val="22"/>
          </w:rPr>
          <w:t xml:space="preserve"> </w:t>
        </w:r>
        <w:r w:rsidR="003E4102">
          <w:rPr>
            <w:sz w:val="22"/>
            <w:szCs w:val="22"/>
          </w:rPr>
          <w:t xml:space="preserve">čiastkovej správy alebo </w:t>
        </w:r>
        <w:r w:rsidR="001C4819">
          <w:rPr>
            <w:sz w:val="22"/>
            <w:szCs w:val="22"/>
          </w:rPr>
          <w:t>správy</w:t>
        </w:r>
        <w:r>
          <w:rPr>
            <w:sz w:val="22"/>
            <w:szCs w:val="22"/>
          </w:rPr>
          <w:t xml:space="preserve"> z príslušnej </w:t>
        </w:r>
        <w:r w:rsidRPr="002B7123">
          <w:rPr>
            <w:sz w:val="22"/>
            <w:szCs w:val="22"/>
          </w:rPr>
          <w:t>finančnej kontroly Verejného obstarávania do elektronickej verzie rozpočtu Projektu (spolu so súvzťažn</w:t>
        </w:r>
        <w:r w:rsidR="005A109C">
          <w:rPr>
            <w:sz w:val="22"/>
            <w:szCs w:val="22"/>
          </w:rPr>
          <w:t>e</w:t>
        </w:r>
        <w:r w:rsidRPr="002B7123">
          <w:rPr>
            <w:sz w:val="22"/>
            <w:szCs w:val="22"/>
          </w:rPr>
          <w:t xml:space="preserve"> upraven</w:t>
        </w:r>
        <w:r w:rsidR="00506527">
          <w:rPr>
            <w:sz w:val="22"/>
            <w:szCs w:val="22"/>
          </w:rPr>
          <w:t>ou</w:t>
        </w:r>
        <w:r>
          <w:rPr>
            <w:sz w:val="22"/>
            <w:szCs w:val="22"/>
          </w:rPr>
          <w:t xml:space="preserve"> </w:t>
        </w:r>
        <w:r w:rsidR="00506527">
          <w:rPr>
            <w:sz w:val="22"/>
            <w:szCs w:val="22"/>
          </w:rPr>
          <w:t>výškou</w:t>
        </w:r>
        <w:r>
          <w:rPr>
            <w:sz w:val="22"/>
            <w:szCs w:val="22"/>
          </w:rPr>
          <w:t xml:space="preserve"> výdavkov), takto aktualizovaný rozpočet Projektu nahrá do ITMS2014+ k Projektu, jeho konečnú </w:t>
        </w:r>
        <w:r w:rsidR="00506527">
          <w:rPr>
            <w:sz w:val="22"/>
            <w:szCs w:val="22"/>
          </w:rPr>
          <w:t xml:space="preserve">upravenú </w:t>
        </w:r>
        <w:r>
          <w:rPr>
            <w:sz w:val="22"/>
            <w:szCs w:val="22"/>
          </w:rPr>
          <w:t>podobu oznámi Prijímateľovi. Vykonanie všetkých úkonov podľa predchádzajúcej vety predstavuje akceptáciu tejto menej významnej zmeny. Výsledkom akceptácie tejto menej významnej zmeny je aktualizovaný rozpočet Projektu</w:t>
        </w:r>
        <w:r w:rsidR="00546E75">
          <w:rPr>
            <w:sz w:val="22"/>
            <w:szCs w:val="22"/>
          </w:rPr>
          <w:t xml:space="preserve"> a zmena výdavkov</w:t>
        </w:r>
        <w:r>
          <w:rPr>
            <w:sz w:val="22"/>
            <w:szCs w:val="22"/>
          </w:rPr>
          <w:t xml:space="preserve">.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sidR="00B8324E">
          <w:rPr>
            <w:sz w:val="22"/>
            <w:szCs w:val="22"/>
          </w:rPr>
          <w:t xml:space="preserve">najneskôr </w:t>
        </w:r>
        <w:r>
          <w:rPr>
            <w:sz w:val="22"/>
            <w:szCs w:val="22"/>
          </w:rPr>
          <w:t xml:space="preserve">pred </w:t>
        </w:r>
        <w:r w:rsidR="00B8324E">
          <w:rPr>
            <w:sz w:val="22"/>
            <w:szCs w:val="22"/>
          </w:rPr>
          <w:t xml:space="preserve">úhradou </w:t>
        </w:r>
        <w:r>
          <w:rPr>
            <w:sz w:val="22"/>
            <w:szCs w:val="22"/>
          </w:rPr>
          <w:t>Žiados</w:t>
        </w:r>
        <w:r w:rsidR="00B8324E">
          <w:rPr>
            <w:sz w:val="22"/>
            <w:szCs w:val="22"/>
          </w:rPr>
          <w:t>ti</w:t>
        </w:r>
        <w:r>
          <w:rPr>
            <w:sz w:val="22"/>
            <w:szCs w:val="22"/>
          </w:rPr>
          <w:t xml:space="preserve"> o platbu s príznakom záverečná</w:t>
        </w:r>
        <w:r w:rsidR="00EB0631">
          <w:rPr>
            <w:sz w:val="22"/>
            <w:szCs w:val="22"/>
          </w:rPr>
          <w:t>, ak ďalej nie je dohodnuté inak</w:t>
        </w:r>
        <w:r w:rsidR="001D2502">
          <w:rPr>
            <w:sz w:val="22"/>
            <w:szCs w:val="22"/>
          </w:rPr>
          <w:t>.</w:t>
        </w:r>
        <w:r>
          <w:rPr>
            <w:sz w:val="22"/>
            <w:szCs w:val="22"/>
          </w:rPr>
          <w:t xml:space="preserve"> Pre uplatnenie a následné preplatenie zmenou dotknutých Celkových oprávnených výdavkov v ŽoP je podkladom aktualizovaný rozpočet Projektu vykonaný opísaným spôsobom na podklade </w:t>
        </w:r>
        <w:r w:rsidR="00546E75">
          <w:rPr>
            <w:bCs/>
            <w:sz w:val="22"/>
            <w:szCs w:val="22"/>
          </w:rPr>
          <w:t xml:space="preserve">výsledkov </w:t>
        </w:r>
        <w:r w:rsidR="00546E75">
          <w:rPr>
            <w:sz w:val="22"/>
            <w:szCs w:val="22"/>
          </w:rPr>
          <w:t>príslušnej finančnej kontroly Verejného obstarávania vyjadrených v</w:t>
        </w:r>
        <w:r w:rsidR="00C60146">
          <w:rPr>
            <w:sz w:val="22"/>
            <w:szCs w:val="22"/>
          </w:rPr>
          <w:t xml:space="preserve"> čiastkovej správe alebo </w:t>
        </w:r>
        <w:r w:rsidR="0027300B">
          <w:rPr>
            <w:sz w:val="22"/>
            <w:szCs w:val="22"/>
          </w:rPr>
          <w:t>správ</w:t>
        </w:r>
        <w:r w:rsidR="00506527">
          <w:rPr>
            <w:sz w:val="22"/>
            <w:szCs w:val="22"/>
          </w:rPr>
          <w:t>e</w:t>
        </w:r>
        <w:r w:rsidR="0027300B">
          <w:rPr>
            <w:sz w:val="22"/>
            <w:szCs w:val="22"/>
          </w:rPr>
          <w:t xml:space="preserve"> </w:t>
        </w:r>
        <w:r>
          <w:rPr>
            <w:sz w:val="22"/>
            <w:szCs w:val="22"/>
          </w:rPr>
          <w:t>z </w:t>
        </w:r>
        <w:r w:rsidR="00546E75">
          <w:rPr>
            <w:sz w:val="22"/>
            <w:szCs w:val="22"/>
          </w:rPr>
          <w:t>tejto</w:t>
        </w:r>
        <w:r>
          <w:rPr>
            <w:sz w:val="22"/>
            <w:szCs w:val="22"/>
          </w:rPr>
          <w:t xml:space="preserve"> finančnej kontroly Verejného obstarávania. Ak Prijímateľ vyjadrí námietky voči </w:t>
        </w:r>
        <w:r w:rsidR="00E96559">
          <w:rPr>
            <w:sz w:val="22"/>
            <w:szCs w:val="22"/>
          </w:rPr>
          <w:t>oznámenej</w:t>
        </w:r>
        <w:r>
          <w:rPr>
            <w:sz w:val="22"/>
            <w:szCs w:val="22"/>
          </w:rPr>
          <w:t xml:space="preserve">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ins>
    </w:p>
    <w:p w14:paraId="4D249C57" w14:textId="77777777" w:rsidR="008D2103" w:rsidRDefault="008D2103" w:rsidP="008D2103">
      <w:pPr>
        <w:spacing w:before="120" w:line="264" w:lineRule="auto"/>
        <w:ind w:left="709" w:firstLine="11"/>
        <w:jc w:val="both"/>
        <w:rPr>
          <w:ins w:id="65" w:author="Autor"/>
          <w:sz w:val="22"/>
          <w:szCs w:val="22"/>
        </w:rPr>
      </w:pPr>
      <w:commentRangeStart w:id="66"/>
      <w:ins w:id="67" w:author="Auto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sidR="00F6711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w:t>
        </w:r>
        <w:r w:rsidR="00F67113">
          <w:rPr>
            <w:sz w:val="22"/>
            <w:szCs w:val="22"/>
          </w:rPr>
          <w:t>zmeneným</w:t>
        </w:r>
        <w:r>
          <w:rPr>
            <w:sz w:val="22"/>
            <w:szCs w:val="22"/>
          </w:rPr>
          <w:t xml:space="preserve"> termínom, ak sa oznamuje predĺženie termínov opakovane, dochádza k predĺženiu </w:t>
        </w:r>
        <w:r w:rsidR="00F67113">
          <w:rPr>
            <w:sz w:val="22"/>
            <w:szCs w:val="22"/>
          </w:rPr>
          <w:t xml:space="preserve">doby </w:t>
        </w:r>
        <w:r>
          <w:rPr>
            <w:sz w:val="22"/>
            <w:szCs w:val="22"/>
          </w:rPr>
          <w:t xml:space="preserve">Realizácie hlavných aktivít Projektu v rozsahu vyplývajúcom z akceptácie tejto menej významnej zmeny. </w:t>
        </w:r>
        <w:r w:rsidR="009A3448">
          <w:rPr>
            <w:sz w:val="22"/>
            <w:szCs w:val="22"/>
          </w:rPr>
          <w:t xml:space="preserve">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sidR="009A3448">
          <w:rPr>
            <w:sz w:val="22"/>
            <w:szCs w:val="22"/>
          </w:rPr>
          <w:t xml:space="preserve"> môže</w:t>
        </w:r>
        <w:r w:rsidRPr="001D2502">
          <w:rPr>
            <w:sz w:val="22"/>
            <w:szCs w:val="22"/>
          </w:rPr>
          <w:t xml:space="preserve"> vykon</w:t>
        </w:r>
        <w:r w:rsidR="009A3448">
          <w:rPr>
            <w:sz w:val="22"/>
            <w:szCs w:val="22"/>
          </w:rPr>
          <w:t>ať</w:t>
        </w:r>
        <w:r w:rsidRPr="001D2502">
          <w:rPr>
            <w:sz w:val="22"/>
            <w:szCs w:val="22"/>
          </w:rPr>
          <w:t xml:space="preserve"> </w:t>
        </w:r>
        <w:r w:rsidR="0065556E">
          <w:rPr>
            <w:sz w:val="22"/>
            <w:szCs w:val="22"/>
          </w:rPr>
          <w:t>najneskôr pred úhradou</w:t>
        </w:r>
        <w:r w:rsidRPr="001D2502">
          <w:rPr>
            <w:sz w:val="22"/>
            <w:szCs w:val="22"/>
          </w:rPr>
          <w:t xml:space="preserve"> Žiados</w:t>
        </w:r>
        <w:r w:rsidR="0065556E">
          <w:rPr>
            <w:sz w:val="22"/>
            <w:szCs w:val="22"/>
          </w:rPr>
          <w:t>ti</w:t>
        </w:r>
        <w:r w:rsidRPr="001D2502">
          <w:rPr>
            <w:sz w:val="22"/>
            <w:szCs w:val="22"/>
          </w:rPr>
          <w:t xml:space="preserve"> o platbu s príznakom záverečná.</w:t>
        </w:r>
        <w:commentRangeEnd w:id="66"/>
        <w:r w:rsidR="00115910">
          <w:rPr>
            <w:rStyle w:val="Odkaznakomentr"/>
          </w:rPr>
          <w:commentReference w:id="66"/>
        </w:r>
      </w:ins>
    </w:p>
    <w:p w14:paraId="108E81A9" w14:textId="77777777" w:rsidR="00D71B23" w:rsidRDefault="00D71B23" w:rsidP="008D2103">
      <w:pPr>
        <w:spacing w:before="120" w:line="264" w:lineRule="auto"/>
        <w:ind w:left="709" w:firstLine="11"/>
        <w:jc w:val="both"/>
        <w:rPr>
          <w:ins w:id="68" w:author="Autor"/>
          <w:sz w:val="22"/>
          <w:szCs w:val="22"/>
        </w:rPr>
      </w:pPr>
      <w:ins w:id="69" w:author="Autor">
        <w:r>
          <w:rPr>
            <w:sz w:val="22"/>
            <w:szCs w:val="22"/>
          </w:rPr>
          <w:t>V prípade menej významnej zmeny podľa bodu (viii) sa Zmluvné strany dohodli, že akceptáciou tejt</w:t>
        </w:r>
        <w:r w:rsidR="00F67113">
          <w:rPr>
            <w:sz w:val="22"/>
            <w:szCs w:val="22"/>
          </w:rPr>
          <w:t>o</w:t>
        </w:r>
        <w:r>
          <w:rPr>
            <w:sz w:val="22"/>
            <w:szCs w:val="22"/>
          </w:rPr>
          <w:t xml:space="preserve"> </w:t>
        </w:r>
        <w:r w:rsidR="00F67113">
          <w:rPr>
            <w:sz w:val="22"/>
            <w:szCs w:val="22"/>
          </w:rPr>
          <w:t xml:space="preserve">menej významnej zmeny na základe oznámenia zo strany Prijímateľa obsahujúceho skrátenie doby </w:t>
        </w:r>
        <w:r w:rsidR="00F67113" w:rsidRPr="00AD0F62">
          <w:rPr>
            <w:sz w:val="22"/>
            <w:szCs w:val="22"/>
          </w:rPr>
          <w:t>Realizácie</w:t>
        </w:r>
        <w:r w:rsidR="00F67113">
          <w:rPr>
            <w:sz w:val="22"/>
            <w:szCs w:val="22"/>
          </w:rPr>
          <w:t xml:space="preserve"> hlavných</w:t>
        </w:r>
        <w:r w:rsidR="00F67113" w:rsidRPr="00AD0F62">
          <w:rPr>
            <w:sz w:val="22"/>
            <w:szCs w:val="22"/>
          </w:rPr>
          <w:t xml:space="preserve"> aktivít Projektu oproti termínom vyplývajúcim z Prílohy č. 2 Zmluvy o poskytnutí NFP</w:t>
        </w:r>
        <w:r w:rsidR="00F67113">
          <w:rPr>
            <w:sz w:val="22"/>
            <w:szCs w:val="22"/>
          </w:rPr>
          <w:t xml:space="preserve"> alebo oproti neskôr zmeneným termínom, dochádza ku skráteniu doby Realizácie hlavných aktivít Projektu v rozsahu vyplývajúcom z akceptácie tejto menej významnej zmeny. </w:t>
        </w:r>
        <w:r w:rsidR="00F67113" w:rsidRPr="001D2502">
          <w:rPr>
            <w:sz w:val="22"/>
            <w:szCs w:val="22"/>
          </w:rPr>
          <w:t>Zmena Zmluvy o poskytnutí NFP vo forme písomného dodatku k Zmluve o poskytnutí NFP sa</w:t>
        </w:r>
        <w:r w:rsidR="00F67113">
          <w:rPr>
            <w:sz w:val="22"/>
            <w:szCs w:val="22"/>
          </w:rPr>
          <w:t xml:space="preserve"> môže</w:t>
        </w:r>
        <w:r w:rsidR="00F67113" w:rsidRPr="001D2502">
          <w:rPr>
            <w:sz w:val="22"/>
            <w:szCs w:val="22"/>
          </w:rPr>
          <w:t xml:space="preserve"> vykon</w:t>
        </w:r>
        <w:r w:rsidR="00F67113">
          <w:rPr>
            <w:sz w:val="22"/>
            <w:szCs w:val="22"/>
          </w:rPr>
          <w:t>ať</w:t>
        </w:r>
        <w:r w:rsidR="00F67113" w:rsidRPr="001D2502">
          <w:rPr>
            <w:sz w:val="22"/>
            <w:szCs w:val="22"/>
          </w:rPr>
          <w:t xml:space="preserve"> </w:t>
        </w:r>
        <w:r w:rsidR="00F67113">
          <w:rPr>
            <w:sz w:val="22"/>
            <w:szCs w:val="22"/>
          </w:rPr>
          <w:t>najneskôr pred úhradou</w:t>
        </w:r>
        <w:r w:rsidR="00F67113" w:rsidRPr="001D2502">
          <w:rPr>
            <w:sz w:val="22"/>
            <w:szCs w:val="22"/>
          </w:rPr>
          <w:t xml:space="preserve"> Žiados</w:t>
        </w:r>
        <w:r w:rsidR="00F67113">
          <w:rPr>
            <w:sz w:val="22"/>
            <w:szCs w:val="22"/>
          </w:rPr>
          <w:t>ti</w:t>
        </w:r>
        <w:r w:rsidR="00F67113" w:rsidRPr="001D2502">
          <w:rPr>
            <w:sz w:val="22"/>
            <w:szCs w:val="22"/>
          </w:rPr>
          <w:t xml:space="preserve"> o platbu s príznakom záverečná</w:t>
        </w:r>
        <w:r w:rsidR="00F67113">
          <w:rPr>
            <w:sz w:val="22"/>
            <w:szCs w:val="22"/>
          </w:rPr>
          <w:t>.</w:t>
        </w:r>
      </w:ins>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 xml:space="preserve">je možné vykonať len na základe vzájomnej dohody oboch Zmluvných strán vo forme písomného a vzostupne očíslovaného dodatku k Zmluve o poskytnutí NFP. Zmene Zmluvy </w:t>
      </w:r>
      <w:r w:rsidRPr="00111B98">
        <w:rPr>
          <w:sz w:val="22"/>
          <w:szCs w:val="22"/>
        </w:rPr>
        <w:lastRenderedPageBreak/>
        <w:t>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4A980052"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w:t>
      </w:r>
      <w:ins w:id="70" w:author="Autor">
        <w:r w:rsidR="008D2103">
          <w:rPr>
            <w:sz w:val="22"/>
            <w:szCs w:val="22"/>
          </w:rPr>
          <w:t>9</w:t>
        </w:r>
      </w:ins>
      <w:del w:id="71" w:author="Autor">
        <w:r w:rsidR="00737988" w:rsidRPr="00111B98">
          <w:rPr>
            <w:sz w:val="22"/>
            <w:szCs w:val="22"/>
          </w:rPr>
          <w:delText>10</w:delText>
        </w:r>
      </w:del>
      <w:r w:rsidR="00737988" w:rsidRPr="00111B98">
        <w:rPr>
          <w:sz w:val="22"/>
          <w:szCs w:val="22"/>
        </w:rPr>
        <w:t xml:space="preserve">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 xml:space="preserve">ex-ante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445117DD"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w:t>
      </w:r>
      <w:ins w:id="72" w:author="Autor">
        <w:r w:rsidR="008D2103">
          <w:rPr>
            <w:sz w:val="22"/>
            <w:szCs w:val="22"/>
          </w:rPr>
          <w:t>9</w:t>
        </w:r>
      </w:ins>
      <w:del w:id="73" w:author="Autor">
        <w:r w:rsidR="00FE4AAA" w:rsidRPr="00111B98">
          <w:rPr>
            <w:sz w:val="22"/>
            <w:szCs w:val="22"/>
          </w:rPr>
          <w:delText>10</w:delText>
        </w:r>
      </w:del>
      <w:r w:rsidR="00FE4AAA" w:rsidRPr="00111B98">
        <w:rPr>
          <w:sz w:val="22"/>
          <w:szCs w:val="22"/>
        </w:rPr>
        <w:t xml:space="preserve">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71F7941F" w14:textId="09B7D0FA" w:rsidR="003E0EE2" w:rsidRPr="00111B98" w:rsidRDefault="003E0EE2" w:rsidP="000F0CD6">
      <w:pPr>
        <w:numPr>
          <w:ilvl w:val="2"/>
          <w:numId w:val="11"/>
        </w:numPr>
        <w:tabs>
          <w:tab w:val="left" w:pos="6480"/>
        </w:tabs>
        <w:spacing w:before="120" w:line="264" w:lineRule="auto"/>
        <w:ind w:hanging="360"/>
        <w:jc w:val="both"/>
        <w:rPr>
          <w:del w:id="74" w:author="Autor"/>
          <w:sz w:val="22"/>
          <w:szCs w:val="22"/>
        </w:rPr>
      </w:pPr>
      <w:del w:id="75" w:author="Autor">
        <w:r w:rsidRPr="00111B98">
          <w:rPr>
            <w:bCs/>
            <w:sz w:val="22"/>
            <w:szCs w:val="22"/>
          </w:rPr>
          <w:delText>týkajúc</w:delText>
        </w:r>
        <w:r w:rsidR="007560F3" w:rsidRPr="00111B98">
          <w:rPr>
            <w:bCs/>
            <w:sz w:val="22"/>
            <w:szCs w:val="22"/>
          </w:rPr>
          <w:delText>ej</w:delText>
        </w:r>
        <w:r w:rsidRPr="00111B98">
          <w:rPr>
            <w:bCs/>
            <w:sz w:val="22"/>
            <w:szCs w:val="22"/>
          </w:rPr>
          <w:delText xml:space="preserve"> sa </w:delText>
        </w:r>
        <w:r w:rsidR="007560F3" w:rsidRPr="00111B98">
          <w:rPr>
            <w:bCs/>
            <w:sz w:val="22"/>
            <w:szCs w:val="22"/>
          </w:rPr>
          <w:delText xml:space="preserve">omeškania so </w:delText>
        </w:r>
        <w:r w:rsidRPr="00111B98">
          <w:rPr>
            <w:bCs/>
            <w:sz w:val="22"/>
            <w:szCs w:val="22"/>
          </w:rPr>
          <w:delText>Začat</w:delText>
        </w:r>
        <w:r w:rsidR="007560F3" w:rsidRPr="00111B98">
          <w:rPr>
            <w:bCs/>
            <w:sz w:val="22"/>
            <w:szCs w:val="22"/>
          </w:rPr>
          <w:delText>ím</w:delText>
        </w:r>
        <w:r w:rsidRPr="00111B98">
          <w:rPr>
            <w:bCs/>
            <w:sz w:val="22"/>
            <w:szCs w:val="22"/>
          </w:rPr>
          <w:delText xml:space="preserve"> realizácie</w:delText>
        </w:r>
        <w:r w:rsidR="00E53E0E" w:rsidRPr="00111B98">
          <w:rPr>
            <w:bCs/>
            <w:sz w:val="22"/>
            <w:szCs w:val="22"/>
          </w:rPr>
          <w:delText xml:space="preserve"> hlavných</w:delText>
        </w:r>
        <w:r w:rsidRPr="00111B98">
          <w:rPr>
            <w:bCs/>
            <w:sz w:val="22"/>
            <w:szCs w:val="22"/>
          </w:rPr>
          <w:delText xml:space="preserve"> aktivít Projektu, </w:delText>
        </w:r>
        <w:r w:rsidR="007560F3" w:rsidRPr="00111B98">
          <w:rPr>
            <w:bCs/>
            <w:sz w:val="22"/>
            <w:szCs w:val="22"/>
          </w:rPr>
          <w:delText>o viac ako</w:delText>
        </w:r>
        <w:r w:rsidRPr="00111B98">
          <w:rPr>
            <w:bCs/>
            <w:sz w:val="22"/>
            <w:szCs w:val="22"/>
          </w:rPr>
          <w:delText xml:space="preserve"> 3 mesiac</w:delText>
        </w:r>
        <w:r w:rsidR="007560F3" w:rsidRPr="00111B98">
          <w:rPr>
            <w:bCs/>
            <w:sz w:val="22"/>
            <w:szCs w:val="22"/>
          </w:rPr>
          <w:delText>e</w:delText>
        </w:r>
        <w:r w:rsidRPr="00111B98">
          <w:rPr>
            <w:bCs/>
            <w:sz w:val="22"/>
            <w:szCs w:val="22"/>
          </w:rPr>
          <w:delText xml:space="preserve"> </w:delText>
        </w:r>
        <w:r w:rsidRPr="00111B98">
          <w:rPr>
            <w:sz w:val="22"/>
            <w:szCs w:val="22"/>
          </w:rPr>
          <w:delText>od termínu uvedeného v Prílohe č. 2  Zmluvy o poskytnutí NFP</w:delText>
        </w:r>
        <w:r w:rsidRPr="00111B98">
          <w:rPr>
            <w:bCs/>
            <w:sz w:val="22"/>
            <w:szCs w:val="22"/>
          </w:rPr>
          <w:delText xml:space="preserve">, </w:delText>
        </w:r>
      </w:del>
    </w:p>
    <w:p w14:paraId="41FA7022" w14:textId="77777777" w:rsidR="00E53E0E" w:rsidRPr="00111B98" w:rsidRDefault="00E53E0E" w:rsidP="00AD0F62">
      <w:pPr>
        <w:numPr>
          <w:ilvl w:val="2"/>
          <w:numId w:val="11"/>
        </w:numPr>
        <w:tabs>
          <w:tab w:val="left" w:pos="6480"/>
        </w:tabs>
        <w:spacing w:before="120" w:line="264" w:lineRule="auto"/>
        <w:ind w:hanging="360"/>
        <w:jc w:val="both"/>
        <w:rPr>
          <w:del w:id="76" w:author="Autor"/>
          <w:sz w:val="22"/>
          <w:szCs w:val="22"/>
        </w:rPr>
      </w:pPr>
      <w:del w:id="77" w:author="Autor">
        <w:r w:rsidRPr="00111B98">
          <w:rPr>
            <w:sz w:val="22"/>
            <w:szCs w:val="22"/>
          </w:rPr>
          <w:delText>týkajúc</w:delText>
        </w:r>
        <w:r w:rsidR="007560F3" w:rsidRPr="00111B98">
          <w:rPr>
            <w:sz w:val="22"/>
            <w:szCs w:val="22"/>
          </w:rPr>
          <w:delText>ej</w:delText>
        </w:r>
        <w:r w:rsidRPr="00111B98">
          <w:rPr>
            <w:sz w:val="22"/>
            <w:szCs w:val="22"/>
          </w:rPr>
          <w:delText xml:space="preserve"> sa začatia </w:delText>
        </w:r>
        <w:r w:rsidR="00277E78" w:rsidRPr="00111B98">
          <w:rPr>
            <w:sz w:val="22"/>
            <w:szCs w:val="22"/>
          </w:rPr>
          <w:delText xml:space="preserve">VO </w:delText>
        </w:r>
        <w:r w:rsidRPr="00111B98">
          <w:rPr>
            <w:sz w:val="22"/>
            <w:szCs w:val="22"/>
          </w:rPr>
          <w:delText xml:space="preserve">na hlavné aktivity Projektu, ak sa </w:delText>
        </w:r>
        <w:r w:rsidR="00B017B2" w:rsidRPr="00111B98">
          <w:rPr>
            <w:sz w:val="22"/>
            <w:szCs w:val="22"/>
          </w:rPr>
          <w:delText>s ním</w:delText>
        </w:r>
        <w:r w:rsidRPr="00111B98">
          <w:rPr>
            <w:sz w:val="22"/>
            <w:szCs w:val="22"/>
          </w:rPr>
          <w:delText xml:space="preserve"> nezačne do 3 mesiacov od účinnosti Zmluvy,</w:delText>
        </w:r>
      </w:del>
    </w:p>
    <w:p w14:paraId="3FACA065" w14:textId="77777777" w:rsidR="005366A5" w:rsidRPr="00111B98" w:rsidRDefault="005366A5" w:rsidP="00AD0F62">
      <w:pPr>
        <w:numPr>
          <w:ilvl w:val="2"/>
          <w:numId w:val="11"/>
        </w:numPr>
        <w:tabs>
          <w:tab w:val="left" w:pos="6480"/>
        </w:tabs>
        <w:spacing w:before="120" w:line="264" w:lineRule="auto"/>
        <w:ind w:hanging="360"/>
        <w:jc w:val="both"/>
        <w:rPr>
          <w:del w:id="78" w:author="Autor"/>
          <w:sz w:val="22"/>
          <w:szCs w:val="22"/>
        </w:rPr>
      </w:pPr>
      <w:commentRangeStart w:id="79"/>
      <w:del w:id="80" w:author="Autor">
        <w:r w:rsidRPr="00111B98">
          <w:rPr>
            <w:sz w:val="22"/>
            <w:szCs w:val="22"/>
          </w:rPr>
          <w:delText>týkajúcu sa predĺženia Realizácie</w:delText>
        </w:r>
        <w:r w:rsidR="00E53E0E" w:rsidRPr="00111B98">
          <w:rPr>
            <w:sz w:val="22"/>
            <w:szCs w:val="22"/>
          </w:rPr>
          <w:delText xml:space="preserve"> hlavných</w:delText>
        </w:r>
        <w:r w:rsidRPr="00111B98">
          <w:rPr>
            <w:sz w:val="22"/>
            <w:szCs w:val="22"/>
          </w:rPr>
          <w:delText xml:space="preserve"> aktivít Projektu oproti termínom vyplývajúcim z Prílohy č. 2 Zmluvy o poskytnutí NFP,</w:delText>
        </w:r>
        <w:commentRangeEnd w:id="79"/>
        <w:r w:rsidR="00105069">
          <w:rPr>
            <w:rStyle w:val="Odkaznakomentr"/>
          </w:rPr>
          <w:commentReference w:id="79"/>
        </w:r>
      </w:del>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lastRenderedPageBreak/>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81"/>
      <w:r w:rsidR="00A241D2" w:rsidRPr="00111B98">
        <w:rPr>
          <w:sz w:val="22"/>
          <w:szCs w:val="22"/>
        </w:rPr>
        <w:t xml:space="preserve">50% </w:t>
      </w:r>
      <w:commentRangeEnd w:id="81"/>
      <w:r w:rsidRPr="00111B98">
        <w:rPr>
          <w:rStyle w:val="Odkaznakomentr"/>
        </w:rPr>
        <w:commentReference w:id="81"/>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82"/>
      <w:r w:rsidRPr="00111B98">
        <w:rPr>
          <w:sz w:val="22"/>
          <w:szCs w:val="22"/>
        </w:rPr>
        <w:t xml:space="preserve">ako 50% </w:t>
      </w:r>
      <w:r w:rsidR="00A9499F" w:rsidRPr="00111B98">
        <w:rPr>
          <w:sz w:val="22"/>
          <w:szCs w:val="22"/>
        </w:rPr>
        <w:t>oproti výške</w:t>
      </w:r>
      <w:commentRangeEnd w:id="82"/>
      <w:r w:rsidR="005876C5" w:rsidRPr="00111B98">
        <w:rPr>
          <w:rStyle w:val="Odkaznakomentr"/>
        </w:rPr>
        <w:commentReference w:id="82"/>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lastRenderedPageBreak/>
        <w:t xml:space="preserve">Merateľné ukazovatele Projektu bez príznaku sú záväzné z hľadiska dosiahnutia ich plánovanej hodnoty. Zníženie cieľovej hodnoty jednotlivého Merateľného ukazovateľa Projektu bez príznaku o viac ako </w:t>
      </w:r>
      <w:commentRangeStart w:id="83"/>
      <w:r w:rsidRPr="00111B98">
        <w:rPr>
          <w:sz w:val="22"/>
          <w:szCs w:val="22"/>
        </w:rPr>
        <w:t>20%</w:t>
      </w:r>
      <w:commentRangeEnd w:id="83"/>
      <w:r w:rsidR="00726471" w:rsidRPr="00111B98">
        <w:rPr>
          <w:rStyle w:val="Odkaznakomentr"/>
        </w:rPr>
        <w:commentReference w:id="83"/>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760D5D76"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ins w:id="84" w:author="Autor">
        <w:r w:rsidR="008D2103">
          <w:rPr>
            <w:sz w:val="22"/>
            <w:szCs w:val="22"/>
          </w:rPr>
          <w:t>d</w:t>
        </w:r>
      </w:ins>
      <w:del w:id="85" w:author="Autor">
        <w:r w:rsidR="004639E8" w:rsidRPr="00111B98">
          <w:rPr>
            <w:sz w:val="22"/>
            <w:szCs w:val="22"/>
          </w:rPr>
          <w:delText>g</w:delText>
        </w:r>
      </w:del>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455E38EC" w14:textId="77777777" w:rsidR="006C320A" w:rsidRPr="00111B98" w:rsidRDefault="00513249" w:rsidP="00AD0F62">
      <w:pPr>
        <w:numPr>
          <w:ilvl w:val="1"/>
          <w:numId w:val="11"/>
        </w:numPr>
        <w:tabs>
          <w:tab w:val="left" w:pos="6480"/>
        </w:tabs>
        <w:spacing w:before="120" w:line="264" w:lineRule="auto"/>
        <w:jc w:val="both"/>
        <w:rPr>
          <w:del w:id="86" w:author="Autor"/>
          <w:sz w:val="22"/>
          <w:szCs w:val="22"/>
        </w:rPr>
      </w:pPr>
      <w:del w:id="87" w:author="Autor">
        <w:r w:rsidRPr="00111B98">
          <w:rPr>
            <w:sz w:val="22"/>
            <w:szCs w:val="22"/>
          </w:rPr>
          <w:delText xml:space="preserve">V prípade, ak Prijímateľ </w:delText>
        </w:r>
        <w:r w:rsidR="006C320A" w:rsidRPr="00111B98">
          <w:rPr>
            <w:sz w:val="22"/>
            <w:szCs w:val="22"/>
          </w:rPr>
          <w:delText xml:space="preserve">vo vzťahu k povinnosti požiadať o zmenu Zmluvy o poskytnutí NFP </w:delText>
        </w:r>
        <w:r w:rsidR="006C320A" w:rsidRPr="00111B98">
          <w:rPr>
            <w:bCs/>
            <w:sz w:val="22"/>
            <w:szCs w:val="22"/>
          </w:rPr>
          <w:delText xml:space="preserve">pred uplynutím </w:delText>
        </w:r>
        <w:r w:rsidR="00A45C96" w:rsidRPr="00111B98">
          <w:rPr>
            <w:bCs/>
            <w:sz w:val="22"/>
            <w:szCs w:val="22"/>
          </w:rPr>
          <w:delText xml:space="preserve">doby </w:delText>
        </w:r>
        <w:r w:rsidR="006C320A" w:rsidRPr="00111B98">
          <w:rPr>
            <w:bCs/>
            <w:sz w:val="22"/>
            <w:szCs w:val="22"/>
          </w:rPr>
          <w:delText xml:space="preserve">troch mesiacov od termínu </w:delText>
        </w:r>
        <w:r w:rsidRPr="00111B98">
          <w:rPr>
            <w:bCs/>
            <w:sz w:val="22"/>
            <w:szCs w:val="22"/>
          </w:rPr>
          <w:delText xml:space="preserve">Začatia realizácie hlavných aktivít Projektu </w:delText>
        </w:r>
        <w:r w:rsidR="006C320A" w:rsidRPr="00111B98">
          <w:rPr>
            <w:bCs/>
            <w:sz w:val="22"/>
            <w:szCs w:val="22"/>
          </w:rPr>
          <w:delText>uvedeného v Prílohe č. 2 Zmluvy o poskytnutí NFP</w:delText>
        </w:r>
        <w:r w:rsidRPr="00111B98">
          <w:rPr>
            <w:bCs/>
            <w:sz w:val="22"/>
            <w:szCs w:val="22"/>
          </w:rPr>
          <w:delText xml:space="preserve"> </w:delText>
        </w:r>
        <w:r w:rsidRPr="00111B98">
          <w:rPr>
            <w:sz w:val="22"/>
            <w:szCs w:val="22"/>
          </w:rPr>
          <w:delText xml:space="preserve">podľa odseku 6.3 </w:delText>
        </w:r>
        <w:r w:rsidR="005876C5" w:rsidRPr="00111B98">
          <w:rPr>
            <w:sz w:val="22"/>
            <w:szCs w:val="22"/>
          </w:rPr>
          <w:delText xml:space="preserve">písmeno </w:delText>
        </w:r>
        <w:r w:rsidRPr="00111B98">
          <w:rPr>
            <w:sz w:val="22"/>
            <w:szCs w:val="22"/>
          </w:rPr>
          <w:delText>d) tohto článku</w:delText>
        </w:r>
        <w:r w:rsidR="006C320A" w:rsidRPr="00111B98">
          <w:rPr>
            <w:sz w:val="22"/>
            <w:szCs w:val="22"/>
          </w:rPr>
          <w:delText xml:space="preserve">: </w:delText>
        </w:r>
      </w:del>
    </w:p>
    <w:p w14:paraId="4ABAA1B5" w14:textId="77777777" w:rsidR="006C320A" w:rsidRPr="00111B98" w:rsidRDefault="006C320A" w:rsidP="00AD0F62">
      <w:pPr>
        <w:numPr>
          <w:ilvl w:val="2"/>
          <w:numId w:val="11"/>
        </w:numPr>
        <w:tabs>
          <w:tab w:val="left" w:pos="6480"/>
        </w:tabs>
        <w:spacing w:before="120" w:line="264" w:lineRule="auto"/>
        <w:ind w:hanging="360"/>
        <w:jc w:val="both"/>
        <w:rPr>
          <w:del w:id="88" w:author="Autor"/>
          <w:bCs/>
          <w:sz w:val="22"/>
          <w:szCs w:val="22"/>
        </w:rPr>
      </w:pPr>
      <w:del w:id="89" w:author="Autor">
        <w:r w:rsidRPr="00111B98">
          <w:rPr>
            <w:sz w:val="22"/>
            <w:szCs w:val="22"/>
          </w:rPr>
          <w:delText>porušil uvedenú povinnosť, teda nepožiadal v stanovenej dobe o zmenu Zmluvy o poskytnutí NFP</w:delText>
        </w:r>
        <w:r w:rsidR="001065F9" w:rsidRPr="00111B98">
          <w:rPr>
            <w:sz w:val="22"/>
            <w:szCs w:val="22"/>
          </w:rPr>
          <w:delText xml:space="preserve">, ide o podstatné porušenie </w:delText>
        </w:r>
        <w:r w:rsidR="00BD0D84" w:rsidRPr="00111B98">
          <w:rPr>
            <w:sz w:val="22"/>
            <w:szCs w:val="22"/>
          </w:rPr>
          <w:delText>Zmluvy o poskytnutí NFP</w:delText>
        </w:r>
        <w:r w:rsidRPr="00111B98">
          <w:rPr>
            <w:sz w:val="22"/>
            <w:szCs w:val="22"/>
          </w:rPr>
          <w:delText xml:space="preserve">, </w:delText>
        </w:r>
      </w:del>
    </w:p>
    <w:p w14:paraId="76EAC19B" w14:textId="77777777" w:rsidR="00B57BA2" w:rsidRPr="00B57BA2" w:rsidRDefault="006C320A" w:rsidP="00AD0F62">
      <w:pPr>
        <w:numPr>
          <w:ilvl w:val="2"/>
          <w:numId w:val="11"/>
        </w:numPr>
        <w:tabs>
          <w:tab w:val="left" w:pos="6480"/>
        </w:tabs>
        <w:spacing w:before="120" w:line="264" w:lineRule="auto"/>
        <w:ind w:hanging="360"/>
        <w:jc w:val="both"/>
        <w:rPr>
          <w:del w:id="90" w:author="Autor"/>
          <w:bCs/>
          <w:sz w:val="22"/>
          <w:szCs w:val="22"/>
        </w:rPr>
      </w:pPr>
      <w:del w:id="91" w:author="Autor">
        <w:r w:rsidRPr="00111B98">
          <w:rPr>
            <w:sz w:val="22"/>
            <w:szCs w:val="22"/>
          </w:rPr>
          <w:delText xml:space="preserve">neporušil uvedenú povinnosť, </w:delText>
        </w:r>
        <w:r w:rsidR="005876C5" w:rsidRPr="00111B98">
          <w:rPr>
            <w:sz w:val="22"/>
            <w:szCs w:val="22"/>
          </w:rPr>
          <w:delText xml:space="preserve">teda požiadal v stanovenej dobe o zmenu Zmluvy o poskytnutí NFP a Poskytovateľ túto zmenu schválil, </w:delText>
        </w:r>
        <w:r w:rsidR="00B57BA2">
          <w:rPr>
            <w:sz w:val="22"/>
            <w:szCs w:val="22"/>
          </w:rPr>
          <w:delText xml:space="preserve">Prijímateľ je povinný začať s Realizáciou hlavných aktivít Projektu v novom termíne, pričom: </w:delText>
        </w:r>
      </w:del>
    </w:p>
    <w:p w14:paraId="391497A8" w14:textId="3B1F23BA" w:rsidR="00D557DA" w:rsidRDefault="00B57BA2" w:rsidP="00265983">
      <w:pPr>
        <w:tabs>
          <w:tab w:val="left" w:pos="993"/>
        </w:tabs>
        <w:spacing w:before="120" w:line="264" w:lineRule="auto"/>
        <w:ind w:left="993" w:hanging="273"/>
        <w:jc w:val="both"/>
        <w:rPr>
          <w:del w:id="92" w:author="Autor"/>
          <w:sz w:val="22"/>
          <w:szCs w:val="22"/>
        </w:rPr>
      </w:pPr>
      <w:del w:id="93" w:author="Autor">
        <w:r>
          <w:rPr>
            <w:sz w:val="22"/>
            <w:szCs w:val="22"/>
          </w:rPr>
          <w:lastRenderedPageBreak/>
          <w:delText xml:space="preserve">(i) </w:delText>
        </w:r>
        <w:r w:rsidR="006C320A" w:rsidRPr="00111B98">
          <w:rPr>
            <w:sz w:val="22"/>
            <w:szCs w:val="22"/>
          </w:rPr>
          <w:delText xml:space="preserve">Poskytovateľ </w:delText>
        </w:r>
        <w:r w:rsidR="00D557DA">
          <w:rPr>
            <w:sz w:val="22"/>
            <w:szCs w:val="22"/>
          </w:rPr>
          <w:delText xml:space="preserve">je oprávnený schváliť Začatie realizácie hlavných aktivít Projektu aj </w:delText>
        </w:r>
        <w:r w:rsidR="009A792D">
          <w:rPr>
            <w:sz w:val="22"/>
            <w:szCs w:val="22"/>
          </w:rPr>
          <w:delText>s iným dátumom, než aký vyplýva</w:delText>
        </w:r>
        <w:r w:rsidR="00D557DA">
          <w:rPr>
            <w:sz w:val="22"/>
            <w:szCs w:val="22"/>
          </w:rPr>
          <w:delText xml:space="preserve"> zo žiadosti Prijímateľa</w:delText>
        </w:r>
        <w:r w:rsidR="009A792D">
          <w:rPr>
            <w:sz w:val="22"/>
            <w:szCs w:val="22"/>
          </w:rPr>
          <w:delText>.</w:delText>
        </w:r>
        <w:r w:rsidR="00D557DA">
          <w:rPr>
            <w:sz w:val="22"/>
            <w:szCs w:val="22"/>
          </w:rPr>
          <w:delText xml:space="preserve"> </w:delText>
        </w:r>
      </w:del>
    </w:p>
    <w:p w14:paraId="1935CDB5" w14:textId="4D985DE8" w:rsidR="00D557DA" w:rsidRDefault="00D557DA" w:rsidP="00265983">
      <w:pPr>
        <w:tabs>
          <w:tab w:val="left" w:pos="993"/>
        </w:tabs>
        <w:spacing w:before="120" w:line="264" w:lineRule="auto"/>
        <w:ind w:left="993" w:hanging="273"/>
        <w:jc w:val="both"/>
        <w:rPr>
          <w:del w:id="94" w:author="Autor"/>
          <w:sz w:val="22"/>
          <w:szCs w:val="22"/>
        </w:rPr>
      </w:pPr>
      <w:del w:id="95" w:author="Autor">
        <w:r>
          <w:rPr>
            <w:sz w:val="22"/>
            <w:szCs w:val="22"/>
          </w:rPr>
          <w:delText xml:space="preserve">(ii) Poskytovateľ </w:delText>
        </w:r>
        <w:r w:rsidRPr="00111B98">
          <w:rPr>
            <w:sz w:val="22"/>
            <w:szCs w:val="22"/>
          </w:rPr>
          <w:delText>poskytne</w:delText>
        </w:r>
        <w:r>
          <w:rPr>
            <w:sz w:val="22"/>
            <w:szCs w:val="22"/>
          </w:rPr>
          <w:delText xml:space="preserve"> Prijímateľovi </w:delText>
        </w:r>
        <w:r w:rsidR="006C320A" w:rsidRPr="00111B98">
          <w:rPr>
            <w:sz w:val="22"/>
            <w:szCs w:val="22"/>
          </w:rPr>
          <w:delText xml:space="preserve">dodatočnú lehotu nie kratšiu ako 20 dní na Začatie realizácie </w:delText>
        </w:r>
        <w:r w:rsidR="008A040A" w:rsidRPr="00111B98">
          <w:rPr>
            <w:sz w:val="22"/>
            <w:szCs w:val="22"/>
          </w:rPr>
          <w:delText xml:space="preserve">hlavných </w:delText>
        </w:r>
        <w:r w:rsidR="006C320A" w:rsidRPr="00111B98">
          <w:rPr>
            <w:sz w:val="22"/>
            <w:szCs w:val="22"/>
          </w:rPr>
          <w:delText>aktivít Projektu</w:delText>
        </w:r>
        <w:r w:rsidR="005876C5" w:rsidRPr="00111B98">
          <w:rPr>
            <w:sz w:val="22"/>
            <w:szCs w:val="22"/>
          </w:rPr>
          <w:delText xml:space="preserve">, </w:delText>
        </w:r>
        <w:r>
          <w:rPr>
            <w:sz w:val="22"/>
            <w:szCs w:val="22"/>
          </w:rPr>
          <w:delText xml:space="preserve">ak by doba medzi uplynutím </w:delText>
        </w:r>
        <w:r w:rsidRPr="00111B98">
          <w:rPr>
            <w:bCs/>
            <w:sz w:val="22"/>
            <w:szCs w:val="22"/>
          </w:rPr>
          <w:delText xml:space="preserve">doby troch mesiacov od termínu Začatia realizácie hlavných aktivít Projektu uvedeného v Prílohe č. 2 Zmluvy o poskytnutí NFP </w:delText>
        </w:r>
        <w:r w:rsidR="009A792D">
          <w:rPr>
            <w:bCs/>
            <w:sz w:val="22"/>
            <w:szCs w:val="22"/>
          </w:rPr>
          <w:delText xml:space="preserve">pred schválením zmeny </w:delText>
        </w:r>
        <w:r>
          <w:rPr>
            <w:bCs/>
            <w:sz w:val="22"/>
            <w:szCs w:val="22"/>
          </w:rPr>
          <w:delText xml:space="preserve">a novým termínom </w:delText>
        </w:r>
        <w:r>
          <w:rPr>
            <w:sz w:val="22"/>
            <w:szCs w:val="22"/>
          </w:rPr>
          <w:delText xml:space="preserve"> Začatia realizácie aktivít Projektu </w:delText>
        </w:r>
        <w:r w:rsidR="009A792D">
          <w:rPr>
            <w:sz w:val="22"/>
            <w:szCs w:val="22"/>
          </w:rPr>
          <w:delText xml:space="preserve">po schválení zmeny </w:delText>
        </w:r>
        <w:r>
          <w:rPr>
            <w:sz w:val="22"/>
            <w:szCs w:val="22"/>
          </w:rPr>
          <w:delText>trvala kratšie ako 20 dní</w:delText>
        </w:r>
        <w:r w:rsidR="006C320A" w:rsidRPr="00111B98">
          <w:rPr>
            <w:sz w:val="22"/>
            <w:szCs w:val="22"/>
          </w:rPr>
          <w:delText xml:space="preserve">. </w:delText>
        </w:r>
        <w:r>
          <w:rPr>
            <w:sz w:val="22"/>
            <w:szCs w:val="22"/>
          </w:rPr>
          <w:delText>P</w:delText>
        </w:r>
        <w:r w:rsidRPr="00111B98">
          <w:rPr>
            <w:sz w:val="22"/>
            <w:szCs w:val="22"/>
          </w:rPr>
          <w:delText>oskytnutá dodatočná lehota začína plynúť prvým dňom v mesiaci nasledujúcim po mesiaci uvedenom v Prílohe č. 2 Zmluvy o poskytnutí NFP v zmysle schválenej zmeny</w:delText>
        </w:r>
        <w:r w:rsidR="009A792D">
          <w:rPr>
            <w:sz w:val="22"/>
            <w:szCs w:val="22"/>
          </w:rPr>
          <w:delText>.</w:delText>
        </w:r>
        <w:r>
          <w:rPr>
            <w:sz w:val="22"/>
            <w:szCs w:val="22"/>
          </w:rPr>
          <w:delText xml:space="preserve">   </w:delText>
        </w:r>
      </w:del>
    </w:p>
    <w:p w14:paraId="08C1E884" w14:textId="77777777" w:rsidR="009A792D" w:rsidRDefault="00D557DA" w:rsidP="00265983">
      <w:pPr>
        <w:tabs>
          <w:tab w:val="left" w:pos="993"/>
        </w:tabs>
        <w:spacing w:before="120" w:line="264" w:lineRule="auto"/>
        <w:ind w:left="993" w:hanging="273"/>
        <w:jc w:val="both"/>
        <w:rPr>
          <w:del w:id="96" w:author="Autor"/>
          <w:sz w:val="22"/>
          <w:szCs w:val="22"/>
        </w:rPr>
      </w:pPr>
      <w:del w:id="97" w:author="Autor">
        <w:r>
          <w:rPr>
            <w:sz w:val="22"/>
            <w:szCs w:val="22"/>
          </w:rPr>
          <w:delText xml:space="preserve">(iii) Ak nie je splnená podmienka podľa bodu (ii), Poskytovateľ nie je povinný poskytnúť dodatočnú lehotu. </w:delText>
        </w:r>
      </w:del>
    </w:p>
    <w:p w14:paraId="7E21828C" w14:textId="695772CF" w:rsidR="00D575DD" w:rsidRDefault="00D575DD" w:rsidP="00265983">
      <w:pPr>
        <w:tabs>
          <w:tab w:val="left" w:pos="993"/>
        </w:tabs>
        <w:spacing w:before="120" w:line="264" w:lineRule="auto"/>
        <w:ind w:left="993" w:hanging="273"/>
        <w:jc w:val="both"/>
        <w:rPr>
          <w:del w:id="98" w:author="Autor"/>
          <w:sz w:val="22"/>
          <w:szCs w:val="22"/>
        </w:rPr>
      </w:pPr>
      <w:del w:id="99" w:author="Autor">
        <w:r>
          <w:rPr>
            <w:sz w:val="22"/>
            <w:szCs w:val="22"/>
          </w:rPr>
          <w:delText xml:space="preserve">(iv) Prijímateľ je oprávnený požiadať o posunutie termínu Začatia realizácie hlavných aktivít Projektu aj opakovane. </w:delText>
        </w:r>
      </w:del>
    </w:p>
    <w:p w14:paraId="74DA6CC6" w14:textId="6CD830AA" w:rsidR="006C320A" w:rsidRPr="00111B98" w:rsidRDefault="006C320A" w:rsidP="009A792D">
      <w:pPr>
        <w:tabs>
          <w:tab w:val="left" w:pos="709"/>
        </w:tabs>
        <w:spacing w:before="120" w:line="264" w:lineRule="auto"/>
        <w:ind w:left="720"/>
        <w:jc w:val="both"/>
        <w:rPr>
          <w:del w:id="100" w:author="Autor"/>
          <w:bCs/>
          <w:sz w:val="22"/>
          <w:szCs w:val="22"/>
        </w:rPr>
      </w:pPr>
      <w:del w:id="101" w:author="Autor">
        <w:r w:rsidRPr="00111B98">
          <w:rPr>
            <w:sz w:val="22"/>
            <w:szCs w:val="22"/>
          </w:rPr>
          <w:delText>A</w:delText>
        </w:r>
        <w:r w:rsidR="001065F9" w:rsidRPr="00111B98">
          <w:rPr>
            <w:sz w:val="22"/>
            <w:szCs w:val="22"/>
          </w:rPr>
          <w:delText xml:space="preserve">k </w:delText>
        </w:r>
        <w:r w:rsidR="009A792D">
          <w:rPr>
            <w:sz w:val="22"/>
            <w:szCs w:val="22"/>
          </w:rPr>
          <w:delText xml:space="preserve">Poskytovateľovi nie je </w:delText>
        </w:r>
        <w:r w:rsidR="001065F9" w:rsidRPr="00111B98">
          <w:rPr>
            <w:sz w:val="22"/>
            <w:szCs w:val="22"/>
          </w:rPr>
          <w:delText xml:space="preserve">doručené </w:delText>
        </w:r>
        <w:r w:rsidR="00097A05" w:rsidRPr="00111B98">
          <w:rPr>
            <w:sz w:val="22"/>
            <w:szCs w:val="22"/>
          </w:rPr>
          <w:delText xml:space="preserve">prostredníctvom ITMS2014+ </w:delText>
        </w:r>
        <w:r w:rsidR="001065F9" w:rsidRPr="00111B98">
          <w:rPr>
            <w:sz w:val="22"/>
            <w:szCs w:val="22"/>
          </w:rPr>
          <w:delText>Hlásenie o realizáci</w:delText>
        </w:r>
        <w:r w:rsidR="00FE0CB0" w:rsidRPr="00111B98">
          <w:rPr>
            <w:sz w:val="22"/>
            <w:szCs w:val="22"/>
          </w:rPr>
          <w:delText>i</w:delText>
        </w:r>
        <w:r w:rsidR="008A040A" w:rsidRPr="00111B98">
          <w:rPr>
            <w:sz w:val="22"/>
            <w:szCs w:val="22"/>
          </w:rPr>
          <w:delText xml:space="preserve"> </w:delText>
        </w:r>
        <w:r w:rsidR="001065F9" w:rsidRPr="00111B98">
          <w:rPr>
            <w:sz w:val="22"/>
            <w:szCs w:val="22"/>
          </w:rPr>
          <w:delText xml:space="preserve">aktivít Projektu, z ktorého nepochybne vyplýva, že Prijímateľ začal Realizáciu </w:delText>
        </w:r>
        <w:r w:rsidR="008A040A" w:rsidRPr="00111B98">
          <w:rPr>
            <w:sz w:val="22"/>
            <w:szCs w:val="22"/>
          </w:rPr>
          <w:delText xml:space="preserve">hlavných </w:delText>
        </w:r>
        <w:r w:rsidR="001065F9" w:rsidRPr="00111B98">
          <w:rPr>
            <w:sz w:val="22"/>
            <w:szCs w:val="22"/>
          </w:rPr>
          <w:delText>aktivít Projektu</w:delText>
        </w:r>
        <w:r w:rsidR="009A792D">
          <w:rPr>
            <w:sz w:val="22"/>
            <w:szCs w:val="22"/>
          </w:rPr>
          <w:delText xml:space="preserve"> v novom termíne podľa schválenej žiadosti o zmenu, pri súčasnom zohľadnení </w:delText>
        </w:r>
        <w:r w:rsidR="009A792D" w:rsidRPr="00111B98">
          <w:rPr>
            <w:sz w:val="22"/>
            <w:szCs w:val="22"/>
          </w:rPr>
          <w:delText>dodatočnej lehot</w:delText>
        </w:r>
        <w:r w:rsidR="009A792D">
          <w:rPr>
            <w:sz w:val="22"/>
            <w:szCs w:val="22"/>
          </w:rPr>
          <w:delText>y, ak sa aplikuje podľa bodu (ii) vyššie</w:delText>
        </w:r>
        <w:r w:rsidRPr="00111B98">
          <w:rPr>
            <w:sz w:val="22"/>
            <w:szCs w:val="22"/>
          </w:rPr>
          <w:delText xml:space="preserve">, </w:delText>
        </w:r>
        <w:r w:rsidR="00D575DD" w:rsidRPr="00D575DD">
          <w:rPr>
            <w:sz w:val="22"/>
            <w:szCs w:val="22"/>
          </w:rPr>
          <w:delText xml:space="preserve">alebo Prijímateľ v tejto lehote nepožiadal o zmenu Zmluvy o poskytnutí NFP podľa odseku 6.3 písmeno d) tohto článku, </w:delText>
        </w:r>
        <w:r w:rsidRPr="00111B98">
          <w:rPr>
            <w:sz w:val="22"/>
            <w:szCs w:val="22"/>
          </w:rPr>
          <w:delText xml:space="preserve">takéto opomenutie Prijímateľa predstavuje podstatné porušenie </w:delText>
        </w:r>
        <w:r w:rsidR="00BD0D84" w:rsidRPr="00111B98">
          <w:rPr>
            <w:sz w:val="22"/>
            <w:szCs w:val="22"/>
          </w:rPr>
          <w:delText>Zmluvy o poskytnutí NFP</w:delText>
        </w:r>
        <w:r w:rsidRPr="00111B98">
          <w:rPr>
            <w:sz w:val="22"/>
            <w:szCs w:val="22"/>
          </w:rPr>
          <w:delText xml:space="preserve">. </w:delText>
        </w:r>
      </w:del>
    </w:p>
    <w:p w14:paraId="7A8BE7D4" w14:textId="737E85E8" w:rsidR="006C320A" w:rsidRPr="00111B98" w:rsidRDefault="005366A5" w:rsidP="00AD0F62">
      <w:pPr>
        <w:numPr>
          <w:ilvl w:val="1"/>
          <w:numId w:val="11"/>
        </w:numPr>
        <w:tabs>
          <w:tab w:val="left" w:pos="6480"/>
        </w:tabs>
        <w:spacing w:before="120" w:line="264" w:lineRule="auto"/>
        <w:jc w:val="both"/>
        <w:rPr>
          <w:sz w:val="22"/>
          <w:szCs w:val="22"/>
        </w:rPr>
      </w:pPr>
      <w:commentRangeStart w:id="102"/>
      <w:commentRangeStart w:id="103"/>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w:t>
      </w:r>
      <w:ins w:id="104" w:author="Autor">
        <w:r w:rsidR="008D2103">
          <w:rPr>
            <w:sz w:val="22"/>
            <w:szCs w:val="22"/>
          </w:rPr>
          <w:t>2</w:t>
        </w:r>
      </w:ins>
      <w:del w:id="105" w:author="Autor">
        <w:r w:rsidRPr="00111B98">
          <w:rPr>
            <w:sz w:val="22"/>
            <w:szCs w:val="22"/>
          </w:rPr>
          <w:delText>3</w:delText>
        </w:r>
      </w:del>
      <w:r w:rsidRPr="00111B98">
        <w:rPr>
          <w:sz w:val="22"/>
          <w:szCs w:val="22"/>
        </w:rPr>
        <w:t xml:space="preserve"> </w:t>
      </w:r>
      <w:r w:rsidR="005876C5" w:rsidRPr="00111B98">
        <w:rPr>
          <w:sz w:val="22"/>
          <w:szCs w:val="22"/>
        </w:rPr>
        <w:t xml:space="preserve">písmeno </w:t>
      </w:r>
      <w:ins w:id="106" w:author="Autor">
        <w:r w:rsidR="008D2103">
          <w:rPr>
            <w:sz w:val="22"/>
            <w:szCs w:val="22"/>
          </w:rPr>
          <w:t>d</w:t>
        </w:r>
        <w:r w:rsidRPr="00111B98">
          <w:rPr>
            <w:sz w:val="22"/>
            <w:szCs w:val="22"/>
          </w:rPr>
          <w:t xml:space="preserve">) </w:t>
        </w:r>
        <w:r w:rsidR="008D2103">
          <w:rPr>
            <w:sz w:val="22"/>
            <w:szCs w:val="22"/>
          </w:rPr>
          <w:t>bod (</w:t>
        </w:r>
        <w:r w:rsidR="009A3448">
          <w:rPr>
            <w:sz w:val="22"/>
            <w:szCs w:val="22"/>
          </w:rPr>
          <w:t>vi</w:t>
        </w:r>
        <w:r w:rsidR="008D2103">
          <w:rPr>
            <w:sz w:val="22"/>
            <w:szCs w:val="22"/>
          </w:rPr>
          <w:t>i</w:t>
        </w:r>
      </w:ins>
      <w:del w:id="107" w:author="Autor">
        <w:r w:rsidR="00D340BE" w:rsidRPr="00111B98">
          <w:rPr>
            <w:sz w:val="22"/>
            <w:szCs w:val="22"/>
          </w:rPr>
          <w:delText>f</w:delText>
        </w:r>
      </w:del>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57E41748"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w:t>
      </w:r>
      <w:ins w:id="108" w:author="Autor">
        <w:r w:rsidR="007E4483">
          <w:rPr>
            <w:sz w:val="22"/>
            <w:szCs w:val="22"/>
          </w:rPr>
          <w:t>oznámenia</w:t>
        </w:r>
        <w:r w:rsidR="000D5247" w:rsidRPr="00111B98">
          <w:rPr>
            <w:sz w:val="22"/>
            <w:szCs w:val="22"/>
          </w:rPr>
          <w:t> </w:t>
        </w:r>
        <w:r w:rsidR="007E4483" w:rsidRPr="00111B98">
          <w:rPr>
            <w:sz w:val="22"/>
            <w:szCs w:val="22"/>
          </w:rPr>
          <w:t>zmen</w:t>
        </w:r>
        <w:r w:rsidR="007E4483">
          <w:rPr>
            <w:sz w:val="22"/>
            <w:szCs w:val="22"/>
          </w:rPr>
          <w:t>y</w:t>
        </w:r>
      </w:ins>
      <w:del w:id="109" w:author="Autor">
        <w:r w:rsidR="000D5247" w:rsidRPr="00111B98">
          <w:rPr>
            <w:sz w:val="22"/>
            <w:szCs w:val="22"/>
          </w:rPr>
          <w:delText>podanej žiadosti o zmenu</w:delText>
        </w:r>
      </w:del>
      <w:r w:rsidR="000D5247" w:rsidRPr="00111B98">
        <w:rPr>
          <w:sz w:val="22"/>
          <w:szCs w:val="22"/>
        </w:rPr>
        <w:t xml:space="preserve"> zo strany Prijímateľa</w:t>
      </w:r>
      <w:r w:rsidRPr="00111B98">
        <w:rPr>
          <w:sz w:val="22"/>
          <w:szCs w:val="22"/>
        </w:rPr>
        <w:t xml:space="preserve">. </w:t>
      </w:r>
    </w:p>
    <w:p w14:paraId="7A5621F3" w14:textId="21CA05EE"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w:t>
      </w:r>
      <w:ins w:id="110" w:author="Autor">
        <w:r w:rsidR="008D2103">
          <w:rPr>
            <w:sz w:val="22"/>
            <w:szCs w:val="22"/>
          </w:rPr>
          <w:t>neoznámi</w:t>
        </w:r>
      </w:ins>
      <w:del w:id="111" w:author="Autor">
        <w:r w:rsidRPr="00111B98">
          <w:rPr>
            <w:sz w:val="22"/>
            <w:szCs w:val="22"/>
          </w:rPr>
          <w:delText>nepožiada o</w:delText>
        </w:r>
      </w:del>
      <w:r w:rsidRPr="00111B98">
        <w:rPr>
          <w:sz w:val="22"/>
          <w:szCs w:val="22"/>
        </w:rPr>
        <w:t xml:space="preserve">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ins w:id="112" w:author="Autor">
        <w:r w:rsidR="008D2103">
          <w:rPr>
            <w:sz w:val="22"/>
            <w:szCs w:val="22"/>
          </w:rPr>
          <w:t>akceptácie</w:t>
        </w:r>
        <w:r w:rsidRPr="00111B98">
          <w:rPr>
            <w:sz w:val="22"/>
            <w:szCs w:val="22"/>
          </w:rPr>
          <w:t> </w:t>
        </w:r>
        <w:r w:rsidR="008D2103" w:rsidRPr="00111B98">
          <w:rPr>
            <w:sz w:val="22"/>
            <w:szCs w:val="22"/>
          </w:rPr>
          <w:t>predĺženi</w:t>
        </w:r>
        <w:r w:rsidR="008D2103">
          <w:rPr>
            <w:sz w:val="22"/>
            <w:szCs w:val="22"/>
          </w:rPr>
          <w:t>a</w:t>
        </w:r>
      </w:ins>
      <w:del w:id="113" w:author="Autor">
        <w:r w:rsidR="00681201" w:rsidRPr="00111B98">
          <w:rPr>
            <w:sz w:val="22"/>
            <w:szCs w:val="22"/>
          </w:rPr>
          <w:delText xml:space="preserve">schválenia </w:delText>
        </w:r>
        <w:r w:rsidRPr="00111B98">
          <w:rPr>
            <w:sz w:val="22"/>
            <w:szCs w:val="22"/>
          </w:rPr>
          <w:delText>žiadosti o predĺženie</w:delText>
        </w:r>
      </w:del>
      <w:r w:rsidRPr="00111B98">
        <w:rPr>
          <w:sz w:val="22"/>
          <w:szCs w:val="22"/>
        </w:rPr>
        <w:t xml:space="preserve"> doby Realizácie </w:t>
      </w:r>
      <w:r w:rsidR="00CE6AC8" w:rsidRPr="00111B98">
        <w:rPr>
          <w:sz w:val="22"/>
          <w:szCs w:val="22"/>
        </w:rPr>
        <w:t xml:space="preserve">hlavných </w:t>
      </w:r>
      <w:r w:rsidRPr="00111B98">
        <w:rPr>
          <w:sz w:val="22"/>
          <w:szCs w:val="22"/>
        </w:rPr>
        <w:t xml:space="preserve">aktivít Projektu, sú </w:t>
      </w:r>
      <w:ins w:id="114" w:author="Autor">
        <w:r w:rsidR="00506527">
          <w:rPr>
            <w:sz w:val="22"/>
            <w:szCs w:val="22"/>
          </w:rPr>
          <w:t>O</w:t>
        </w:r>
      </w:ins>
      <w:del w:id="115" w:author="Autor">
        <w:r w:rsidRPr="00111B98">
          <w:rPr>
            <w:sz w:val="22"/>
            <w:szCs w:val="22"/>
          </w:rPr>
          <w:delText>neo</w:delText>
        </w:r>
      </w:del>
      <w:r w:rsidRPr="00111B98">
        <w:rPr>
          <w:sz w:val="22"/>
          <w:szCs w:val="22"/>
        </w:rPr>
        <w:t>právnenými výdavkami</w:t>
      </w:r>
      <w:ins w:id="116" w:author="Autor">
        <w:r w:rsidR="00506527">
          <w:rPr>
            <w:sz w:val="22"/>
            <w:szCs w:val="22"/>
          </w:rPr>
          <w:t xml:space="preserve"> iba </w:t>
        </w:r>
        <w:r w:rsidR="00506527" w:rsidRPr="00506527">
          <w:rPr>
            <w:sz w:val="22"/>
            <w:szCs w:val="22"/>
          </w:rPr>
          <w:t>v prípade, že Poskytovateľ akceptuje</w:t>
        </w:r>
        <w:r w:rsidR="00506527">
          <w:rPr>
            <w:sz w:val="22"/>
            <w:szCs w:val="22"/>
          </w:rPr>
          <w:t xml:space="preserve"> alebo schváli</w:t>
        </w:r>
        <w:r w:rsidR="00506527" w:rsidRPr="00506527">
          <w:rPr>
            <w:sz w:val="22"/>
            <w:szCs w:val="22"/>
          </w:rPr>
          <w:t xml:space="preserve"> predmetnú zmenu</w:t>
        </w:r>
        <w:r w:rsidRPr="00111B98">
          <w:rPr>
            <w:sz w:val="22"/>
            <w:szCs w:val="22"/>
          </w:rPr>
          <w:t>.</w:t>
        </w:r>
      </w:ins>
      <w:del w:id="117" w:author="Autor">
        <w:r w:rsidRPr="00111B98">
          <w:rPr>
            <w:sz w:val="22"/>
            <w:szCs w:val="22"/>
          </w:rPr>
          <w:delText>.</w:delText>
        </w:r>
      </w:del>
      <w:r w:rsidRPr="00111B98">
        <w:rPr>
          <w:sz w:val="22"/>
          <w:szCs w:val="22"/>
        </w:rPr>
        <w:t xml:space="preserve"> </w:t>
      </w:r>
      <w:r w:rsidR="00C9711D" w:rsidRPr="00111B98">
        <w:rPr>
          <w:sz w:val="22"/>
          <w:szCs w:val="22"/>
        </w:rPr>
        <w:t>Plynutie doby Realizácie hlavných aktivít Projektu</w:t>
      </w:r>
      <w:del w:id="118" w:author="Autor">
        <w:r w:rsidR="00C9711D" w:rsidRPr="00111B98">
          <w:rPr>
            <w:sz w:val="22"/>
            <w:szCs w:val="22"/>
          </w:rPr>
          <w:delText xml:space="preserve"> nie je dotknuté neskorým podaním žiadosti o jej predĺženie, t.j. </w:delText>
        </w:r>
        <w:r w:rsidR="00B017B2" w:rsidRPr="00111B98">
          <w:rPr>
            <w:sz w:val="22"/>
            <w:szCs w:val="22"/>
          </w:rPr>
          <w:delText>jej plynutie</w:delText>
        </w:r>
      </w:del>
      <w:r w:rsidR="00B017B2" w:rsidRPr="00111B98">
        <w:rPr>
          <w:sz w:val="22"/>
          <w:szCs w:val="22"/>
        </w:rPr>
        <w:t xml:space="preserv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w:t>
      </w:r>
      <w:ins w:id="119" w:author="Autor">
        <w:r w:rsidR="008D2103">
          <w:rPr>
            <w:sz w:val="22"/>
            <w:szCs w:val="22"/>
          </w:rPr>
          <w:t>oznámením o predĺžení doby Realizácie hlavných aktivít Projektu.</w:t>
        </w:r>
      </w:ins>
      <w:del w:id="120" w:author="Autor">
        <w:r w:rsidR="00C9711D" w:rsidRPr="00111B98">
          <w:rPr>
            <w:sz w:val="22"/>
            <w:szCs w:val="22"/>
          </w:rPr>
          <w:delText>podaním žiadosti</w:delText>
        </w:r>
        <w:r w:rsidR="000D7092" w:rsidRPr="00111B98">
          <w:rPr>
            <w:sz w:val="22"/>
            <w:szCs w:val="22"/>
          </w:rPr>
          <w:delText xml:space="preserve"> o zmenu</w:delText>
        </w:r>
        <w:r w:rsidR="00C9711D" w:rsidRPr="00111B98">
          <w:rPr>
            <w:sz w:val="22"/>
            <w:szCs w:val="22"/>
          </w:rPr>
          <w:delText xml:space="preserve">. </w:delText>
        </w:r>
      </w:del>
    </w:p>
    <w:p w14:paraId="55615D37" w14:textId="1E9368C1"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w:t>
      </w:r>
      <w:ins w:id="121" w:author="Autor">
        <w:r w:rsidR="008D2103">
          <w:rPr>
            <w:sz w:val="22"/>
            <w:szCs w:val="22"/>
          </w:rPr>
          <w:t>neakceptuje</w:t>
        </w:r>
      </w:ins>
      <w:del w:id="122" w:author="Autor">
        <w:r w:rsidRPr="00111B98">
          <w:rPr>
            <w:sz w:val="22"/>
            <w:szCs w:val="22"/>
          </w:rPr>
          <w:delText>neschváli</w:delText>
        </w:r>
      </w:del>
      <w:r w:rsidRPr="00111B98">
        <w:rPr>
          <w:sz w:val="22"/>
          <w:szCs w:val="22"/>
        </w:rPr>
        <w:t xml:space="preserve"> predĺženie doby Realizácie </w:t>
      </w:r>
      <w:r w:rsidR="007E4ECB" w:rsidRPr="00111B98">
        <w:rPr>
          <w:sz w:val="22"/>
          <w:szCs w:val="22"/>
        </w:rPr>
        <w:t xml:space="preserve">hlavných </w:t>
      </w:r>
      <w:r w:rsidRPr="00111B98">
        <w:rPr>
          <w:sz w:val="22"/>
          <w:szCs w:val="22"/>
        </w:rPr>
        <w:t>aktivít Projektu, ak z existujúcich dokladov, ktorých relevantnosť je nepochybná</w:t>
      </w:r>
      <w:ins w:id="123" w:author="Autor">
        <w:r w:rsidRPr="00111B98">
          <w:rPr>
            <w:sz w:val="22"/>
            <w:szCs w:val="22"/>
          </w:rPr>
          <w:t xml:space="preserve">, vyplýva, že doba </w:t>
        </w:r>
        <w:r w:rsidR="00292EC1" w:rsidRPr="00111B98">
          <w:rPr>
            <w:sz w:val="22"/>
            <w:szCs w:val="22"/>
          </w:rPr>
          <w:t xml:space="preserve">od </w:t>
        </w:r>
        <w:r w:rsidR="00704306">
          <w:rPr>
            <w:sz w:val="22"/>
            <w:szCs w:val="22"/>
          </w:rPr>
          <w:t>oznámenia</w:t>
        </w:r>
        <w:r w:rsidRPr="00111B98">
          <w:rPr>
            <w:sz w:val="22"/>
            <w:szCs w:val="22"/>
          </w:rPr>
          <w:t> </w:t>
        </w:r>
        <w:r w:rsidR="00704306" w:rsidRPr="00111B98">
          <w:rPr>
            <w:sz w:val="22"/>
            <w:szCs w:val="22"/>
          </w:rPr>
          <w:t>zmen</w:t>
        </w:r>
        <w:r w:rsidR="00704306">
          <w:rPr>
            <w:sz w:val="22"/>
            <w:szCs w:val="22"/>
          </w:rPr>
          <w:t>y</w:t>
        </w:r>
      </w:ins>
      <w:del w:id="124" w:author="Autor">
        <w:r w:rsidR="00E751F4" w:rsidRPr="00111B98">
          <w:rPr>
            <w:sz w:val="22"/>
            <w:szCs w:val="22"/>
          </w:rPr>
          <w:delText xml:space="preserve"> a ktoré predložil Prijímateľ v rámci žiadosti o zmenu, alebo si nechal vypracovať Poskytovateľ pre účely posúdenia takejto zmeny</w:delText>
        </w:r>
        <w:r w:rsidRPr="00111B98">
          <w:rPr>
            <w:sz w:val="22"/>
            <w:szCs w:val="22"/>
          </w:rPr>
          <w:delText xml:space="preserve">, vyplýva, že doba </w:delText>
        </w:r>
        <w:r w:rsidR="00292EC1" w:rsidRPr="00111B98">
          <w:rPr>
            <w:sz w:val="22"/>
            <w:szCs w:val="22"/>
          </w:rPr>
          <w:delText xml:space="preserve">od podania </w:delText>
        </w:r>
        <w:r w:rsidRPr="00111B98">
          <w:rPr>
            <w:sz w:val="22"/>
            <w:szCs w:val="22"/>
          </w:rPr>
          <w:delText>žiadosti o zmenu</w:delText>
        </w:r>
      </w:del>
      <w:r w:rsidRPr="00111B98">
        <w:rPr>
          <w:sz w:val="22"/>
          <w:szCs w:val="22"/>
        </w:rPr>
        <w:t xml:space="preserve">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w:t>
      </w:r>
      <w:r w:rsidRPr="00111B98">
        <w:rPr>
          <w:sz w:val="22"/>
          <w:szCs w:val="22"/>
        </w:rPr>
        <w:lastRenderedPageBreak/>
        <w:t>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102"/>
      <w:commentRangeEnd w:id="103"/>
      <w:r w:rsidR="00EC58CF">
        <w:rPr>
          <w:rStyle w:val="Odkaznakomentr"/>
        </w:rPr>
        <w:commentReference w:id="102"/>
      </w:r>
      <w:r w:rsidR="00105069">
        <w:rPr>
          <w:rStyle w:val="Odkaznakomentr"/>
        </w:rPr>
        <w:commentReference w:id="103"/>
      </w:r>
    </w:p>
    <w:p w14:paraId="1341DD3A" w14:textId="03222317"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w:t>
      </w:r>
      <w:ins w:id="125" w:author="Autor">
        <w:r w:rsidR="00020CF4" w:rsidRPr="0027300B">
          <w:rPr>
            <w:sz w:val="22"/>
            <w:szCs w:val="22"/>
          </w:rPr>
          <w:t>je Poskytovateľ oprávnený</w:t>
        </w:r>
      </w:ins>
      <w:del w:id="126" w:author="Autor">
        <w:r w:rsidR="00561038" w:rsidRPr="00111B98">
          <w:rPr>
            <w:sz w:val="22"/>
            <w:szCs w:val="22"/>
          </w:rPr>
          <w:delText>budú</w:delText>
        </w:r>
      </w:del>
      <w:r w:rsidR="00561038" w:rsidRPr="00111B98">
        <w:rPr>
          <w:sz w:val="22"/>
          <w:szCs w:val="22"/>
        </w:rPr>
        <w:t xml:space="preserve"> všetky výdavky, ku ktorým sa vzťahujú vykonané zmeny, </w:t>
      </w:r>
      <w:ins w:id="127" w:author="Autor">
        <w:r w:rsidR="00020CF4" w:rsidRPr="0027300B">
          <w:rPr>
            <w:sz w:val="22"/>
            <w:szCs w:val="22"/>
          </w:rPr>
          <w:t>zamietnuť</w:t>
        </w:r>
        <w:r w:rsidR="005876C5" w:rsidRPr="0027300B">
          <w:rPr>
            <w:sz w:val="22"/>
            <w:szCs w:val="22"/>
          </w:rPr>
          <w:t xml:space="preserve">. </w:t>
        </w:r>
        <w:r w:rsidR="00020CF4" w:rsidRPr="0027300B">
          <w:rPr>
            <w:sz w:val="22"/>
            <w:szCs w:val="22"/>
          </w:rPr>
          <w:t>V prípade zamietnutia výdavkov podľa predchádzajúcej vety je</w:t>
        </w:r>
      </w:ins>
      <w:del w:id="128" w:author="Autor">
        <w:r w:rsidR="005876C5" w:rsidRPr="00E32DB8">
          <w:rPr>
            <w:sz w:val="22"/>
            <w:szCs w:val="22"/>
          </w:rPr>
          <w:delText>zamietnuté.</w:delText>
        </w:r>
      </w:del>
      <w:r w:rsidR="005876C5" w:rsidRPr="00111B98">
        <w:rPr>
          <w:sz w:val="22"/>
          <w:szCs w:val="22"/>
        </w:rPr>
        <w:t xml:space="preserve"> Prijímateľ</w:t>
      </w:r>
      <w:del w:id="129" w:author="Autor">
        <w:r w:rsidR="005876C5" w:rsidRPr="00111B98">
          <w:rPr>
            <w:sz w:val="22"/>
            <w:szCs w:val="22"/>
          </w:rPr>
          <w:delText xml:space="preserve"> je</w:delText>
        </w:r>
      </w:del>
      <w:r w:rsidR="005876C5" w:rsidRPr="00111B98">
        <w:rPr>
          <w:sz w:val="22"/>
          <w:szCs w:val="22"/>
        </w:rPr>
        <w:t xml:space="preserve">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w:t>
      </w:r>
      <w:ins w:id="130" w:author="Autor">
        <w:r w:rsidR="00020CF4">
          <w:rPr>
            <w:sz w:val="22"/>
            <w:szCs w:val="22"/>
          </w:rPr>
          <w:t>9</w:t>
        </w:r>
      </w:ins>
      <w:del w:id="131" w:author="Autor">
        <w:r w:rsidR="00561038" w:rsidRPr="00111B98">
          <w:rPr>
            <w:sz w:val="22"/>
            <w:szCs w:val="22"/>
          </w:rPr>
          <w:delText>10</w:delText>
        </w:r>
      </w:del>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1B29F4B2"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ins w:id="132" w:author="Autor">
        <w:r w:rsidR="002B0B54">
          <w:rPr>
            <w:bCs/>
            <w:sz w:val="22"/>
            <w:szCs w:val="22"/>
          </w:rPr>
          <w:t>okrem</w:t>
        </w:r>
        <w:r w:rsidR="004B34C1" w:rsidRPr="00111B98">
          <w:rPr>
            <w:bCs/>
            <w:sz w:val="22"/>
            <w:szCs w:val="22"/>
          </w:rPr>
          <w:t xml:space="preserve"> </w:t>
        </w:r>
        <w:r w:rsidR="002B0B54" w:rsidRPr="00111B98">
          <w:rPr>
            <w:bCs/>
            <w:sz w:val="22"/>
            <w:szCs w:val="22"/>
          </w:rPr>
          <w:t>zníženi</w:t>
        </w:r>
        <w:r w:rsidR="002B0B54">
          <w:rPr>
            <w:bCs/>
            <w:sz w:val="22"/>
            <w:szCs w:val="22"/>
          </w:rPr>
          <w:t>a</w:t>
        </w:r>
      </w:ins>
      <w:commentRangeStart w:id="133"/>
      <w:del w:id="134" w:author="Autor">
        <w:r w:rsidR="004B34C1" w:rsidRPr="00111B98">
          <w:rPr>
            <w:bCs/>
            <w:sz w:val="22"/>
            <w:szCs w:val="22"/>
          </w:rPr>
          <w:delText>to neplatí, ak ide o zníženie</w:delText>
        </w:r>
      </w:del>
      <w:r w:rsidR="004B34C1" w:rsidRPr="00111B98">
        <w:rPr>
          <w:bCs/>
          <w:sz w:val="22"/>
          <w:szCs w:val="22"/>
        </w:rPr>
        <w:t xml:space="preserv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133"/>
      <w:r w:rsidR="00BE0387">
        <w:rPr>
          <w:rStyle w:val="Odkaznakomentr"/>
        </w:rPr>
        <w:commentReference w:id="133"/>
      </w:r>
      <w:ins w:id="135" w:author="Autor">
        <w:r w:rsidR="00020CF4">
          <w:rPr>
            <w:bCs/>
            <w:sz w:val="22"/>
            <w:szCs w:val="22"/>
          </w:rPr>
          <w:t xml:space="preserve"> </w:t>
        </w:r>
        <w:r w:rsidR="002B0B54">
          <w:rPr>
            <w:bCs/>
            <w:sz w:val="22"/>
            <w:szCs w:val="22"/>
          </w:rPr>
          <w:t xml:space="preserve">a okrem menej významných zmien </w:t>
        </w:r>
        <w:r w:rsidR="00020CF4" w:rsidRPr="0027300B">
          <w:rPr>
            <w:bCs/>
            <w:sz w:val="22"/>
            <w:szCs w:val="22"/>
          </w:rPr>
          <w:t>alebo ide o zmenu podľa odseku 6.2 písmeno d) tohto článku</w:t>
        </w:r>
        <w:r w:rsidRPr="0027300B">
          <w:rPr>
            <w:bCs/>
            <w:sz w:val="22"/>
            <w:szCs w:val="22"/>
          </w:rPr>
          <w:t>.</w:t>
        </w:r>
      </w:ins>
      <w:del w:id="136" w:author="Autor">
        <w:r w:rsidRPr="00111B98">
          <w:rPr>
            <w:bCs/>
            <w:sz w:val="22"/>
            <w:szCs w:val="22"/>
          </w:rPr>
          <w:delText>.</w:delText>
        </w:r>
      </w:del>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339D0DF5"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6.</w:t>
      </w:r>
      <w:ins w:id="137" w:author="Autor">
        <w:r w:rsidR="00020CF4">
          <w:rPr>
            <w:bCs/>
            <w:sz w:val="22"/>
            <w:szCs w:val="22"/>
          </w:rPr>
          <w:t>9</w:t>
        </w:r>
      </w:ins>
      <w:del w:id="138" w:author="Autor">
        <w:r w:rsidR="00116516" w:rsidRPr="00111B98">
          <w:rPr>
            <w:bCs/>
            <w:sz w:val="22"/>
            <w:szCs w:val="22"/>
          </w:rPr>
          <w:delText>10</w:delText>
        </w:r>
      </w:del>
      <w:r w:rsidR="00116516" w:rsidRPr="00111B98">
        <w:rPr>
          <w:bCs/>
          <w:sz w:val="22"/>
          <w:szCs w:val="22"/>
        </w:rPr>
        <w:t xml:space="preserve">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w:t>
      </w:r>
      <w:r w:rsidR="00657990" w:rsidRPr="00111B98">
        <w:rPr>
          <w:bCs/>
          <w:sz w:val="22"/>
          <w:szCs w:val="22"/>
        </w:rPr>
        <w:lastRenderedPageBreak/>
        <w:t>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2B2D39CF"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w:t>
      </w:r>
      <w:ins w:id="139" w:author="Autor">
        <w:r w:rsidR="00020CF4" w:rsidRPr="00111B98">
          <w:rPr>
            <w:sz w:val="22"/>
            <w:szCs w:val="22"/>
          </w:rPr>
          <w:t>1</w:t>
        </w:r>
        <w:r w:rsidR="00020CF4">
          <w:rPr>
            <w:sz w:val="22"/>
            <w:szCs w:val="22"/>
          </w:rPr>
          <w:t>1</w:t>
        </w:r>
      </w:ins>
      <w:del w:id="140" w:author="Autor">
        <w:r w:rsidRPr="00111B98">
          <w:rPr>
            <w:sz w:val="22"/>
            <w:szCs w:val="22"/>
          </w:rPr>
          <w:delText>12</w:delText>
        </w:r>
      </w:del>
      <w:r w:rsidRPr="00111B98">
        <w:rPr>
          <w:sz w:val="22"/>
          <w:szCs w:val="22"/>
        </w:rPr>
        <w:t xml:space="preserve">,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ante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010F90D2"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w:t>
      </w:r>
      <w:ins w:id="141" w:author="Autor">
        <w:r w:rsidR="00020CF4">
          <w:rPr>
            <w:sz w:val="22"/>
            <w:szCs w:val="22"/>
          </w:rPr>
          <w:t>9</w:t>
        </w:r>
      </w:ins>
      <w:del w:id="142" w:author="Autor">
        <w:r w:rsidRPr="00111B98">
          <w:rPr>
            <w:sz w:val="22"/>
            <w:szCs w:val="22"/>
          </w:rPr>
          <w:delText>10</w:delText>
        </w:r>
      </w:del>
      <w:r w:rsidRPr="00111B98">
        <w:rPr>
          <w:sz w:val="22"/>
          <w:szCs w:val="22"/>
        </w:rPr>
        <w:t xml:space="preserve">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77777777"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lastRenderedPageBreak/>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143"/>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143"/>
      <w:r w:rsidRPr="00111B98">
        <w:rPr>
          <w:rStyle w:val="Odkaznakomentr"/>
          <w:sz w:val="22"/>
          <w:szCs w:val="22"/>
        </w:rPr>
        <w:commentReference w:id="143"/>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rekalkuláciou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A14E80" w:rsidRDefault="00696212" w:rsidP="00E05132">
      <w:pPr>
        <w:pStyle w:val="Nadpis3"/>
        <w:numPr>
          <w:ilvl w:val="0"/>
          <w:numId w:val="57"/>
        </w:numPr>
        <w:ind w:left="426" w:hanging="426"/>
      </w:pPr>
      <w:r w:rsidRPr="00A14E80">
        <w:t>ZÁVEREČNÉ USTANOVENIA</w:t>
      </w:r>
    </w:p>
    <w:p w14:paraId="799B4860" w14:textId="77777777" w:rsidR="003B32AA" w:rsidRPr="00111B98" w:rsidRDefault="003B32AA" w:rsidP="00B85D5F"/>
    <w:p w14:paraId="55347100" w14:textId="4D337ADD"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Zmluva o poskytnutí NFP nadobúda platnosť</w:t>
      </w:r>
      <w:ins w:id="144" w:author="Autor">
        <w:r w:rsidRPr="00111B98">
          <w:rPr>
            <w:sz w:val="22"/>
            <w:szCs w:val="22"/>
          </w:rPr>
          <w:t xml:space="preserve"> </w:t>
        </w:r>
        <w:r w:rsidR="00531FE0">
          <w:rPr>
            <w:sz w:val="22"/>
            <w:szCs w:val="22"/>
          </w:rPr>
          <w:t>kalendárnym</w:t>
        </w:r>
      </w:ins>
      <w:r w:rsidRPr="00111B98">
        <w:rPr>
          <w:sz w:val="22"/>
          <w:szCs w:val="22"/>
        </w:rPr>
        <w:t xml:space="preserve">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lastRenderedPageBreak/>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0FC83445"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ins w:id="145" w:author="Autor">
        <w:r w:rsidR="00227BA9">
          <w:rPr>
            <w:sz w:val="22"/>
            <w:szCs w:val="22"/>
          </w:rPr>
          <w:t xml:space="preserve"> </w:t>
        </w:r>
        <w:r w:rsidR="00227BA9" w:rsidRPr="00227BA9">
          <w:rPr>
            <w:sz w:val="22"/>
            <w:szCs w:val="22"/>
          </w:rPr>
          <w:t xml:space="preserve">Ak prijímateľ koná podľa tejto zmluvy prostredníctvom zástupcu, prijímateľ alebo zástupca je povinný doručiť poskytovateľovi </w:t>
        </w:r>
        <w:r w:rsidR="00227BA9">
          <w:rPr>
            <w:sz w:val="22"/>
            <w:szCs w:val="22"/>
          </w:rPr>
          <w:t xml:space="preserve">dokument, z ktorého vyplýva </w:t>
        </w:r>
        <w:r w:rsidR="00227BA9" w:rsidRPr="00227BA9">
          <w:rPr>
            <w:sz w:val="22"/>
            <w:szCs w:val="22"/>
          </w:rPr>
          <w:t xml:space="preserve">rozsah konania, na ktoré je oprávnený zástupca </w:t>
        </w:r>
        <w:commentRangeStart w:id="146"/>
        <w:r w:rsidR="00227BA9" w:rsidRPr="00227BA9">
          <w:rPr>
            <w:sz w:val="22"/>
            <w:szCs w:val="22"/>
          </w:rPr>
          <w:t>prijímateľa</w:t>
        </w:r>
        <w:commentRangeEnd w:id="146"/>
        <w:r w:rsidR="00227BA9">
          <w:rPr>
            <w:rStyle w:val="Odkaznakomentr"/>
          </w:rPr>
          <w:commentReference w:id="146"/>
        </w:r>
        <w:r w:rsidR="00227BA9" w:rsidRPr="00227BA9">
          <w:rPr>
            <w:sz w:val="22"/>
            <w:szCs w:val="22"/>
          </w:rPr>
          <w:t>.</w:t>
        </w:r>
      </w:ins>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w:t>
      </w:r>
      <w:r w:rsidR="00696212" w:rsidRPr="00111B98">
        <w:rPr>
          <w:sz w:val="22"/>
          <w:szCs w:val="22"/>
        </w:rPr>
        <w:lastRenderedPageBreak/>
        <w:t xml:space="preserve">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4AFD616D"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147"/>
      <w:r w:rsidR="003E1853" w:rsidRPr="00111B98">
        <w:rPr>
          <w:sz w:val="22"/>
          <w:szCs w:val="22"/>
        </w:rPr>
        <w:t xml:space="preserve"> </w:t>
      </w:r>
      <w:r w:rsidR="00696212" w:rsidRPr="00111B98">
        <w:rPr>
          <w:sz w:val="22"/>
          <w:szCs w:val="22"/>
        </w:rPr>
        <w:t>rovnopisoch</w:t>
      </w:r>
      <w:commentRangeEnd w:id="147"/>
      <w:r w:rsidR="003E1853" w:rsidRPr="00111B98">
        <w:rPr>
          <w:rStyle w:val="Odkaznakomentr"/>
        </w:rPr>
        <w:commentReference w:id="147"/>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ins w:id="148" w:author="Autor">
        <w:r w:rsidR="005A109C">
          <w:rPr>
            <w:sz w:val="22"/>
            <w:szCs w:val="22"/>
          </w:rPr>
          <w:t xml:space="preserve">Dohoda Zmluvných strán k počtu rovnopisov sa neuplatní v prípade, ak k uzavretiu Zmluvy o poskytnutí NFP dochádza elektronicky so zaručeným elektronickým podpisom. </w:t>
        </w:r>
      </w:ins>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149"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149"/>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150"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150"/>
      <w:r w:rsidRPr="00111B98">
        <w:rPr>
          <w:bCs/>
          <w:sz w:val="22"/>
          <w:szCs w:val="22"/>
        </w:rPr>
        <w:t xml:space="preserve">, dňa </w:t>
      </w:r>
      <w:bookmarkStart w:id="151"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151"/>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152"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152"/>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336C00CC" w14:textId="77777777" w:rsidR="007A4668" w:rsidRDefault="007A4668" w:rsidP="007A4668">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1"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4"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5" w:author="Autor" w:initials="A">
    <w:p w14:paraId="0B6A1D51" w14:textId="77777777" w:rsidR="00873787" w:rsidRDefault="00873787">
      <w:pPr>
        <w:pStyle w:val="Textkomentra"/>
      </w:pPr>
      <w:r>
        <w:rPr>
          <w:rStyle w:val="Odkaznakomentr"/>
        </w:rPr>
        <w:annotationRef/>
      </w:r>
      <w:r>
        <w:t xml:space="preserve">V prípade vyzvaní, kde dochádza k uzatváraniu zmluvy o NFP, RO nahradí slovné spojenie „na základe vyhlásenej výzvy“ slovným spojením </w:t>
      </w:r>
      <w:r w:rsidRPr="00D43CD9">
        <w:t>„</w:t>
      </w:r>
      <w:r>
        <w:rPr>
          <w:color w:val="000000"/>
        </w:rPr>
        <w:t>na základe zverejneného V</w:t>
      </w:r>
      <w:r w:rsidRPr="00D43CD9">
        <w:rPr>
          <w:color w:val="000000"/>
        </w:rPr>
        <w:t>“</w:t>
      </w:r>
      <w:r>
        <w:rPr>
          <w:rFonts w:ascii="Arial" w:hAnsi="Arial" w:cs="Arial"/>
          <w:color w:val="000000"/>
        </w:rPr>
        <w:t xml:space="preserve"> </w:t>
      </w:r>
      <w:r>
        <w:t xml:space="preserve"> a ponechá definovanú skratku ,,výzva“. V ďalšom texte nie je potrebné s ohľadom na zadefinovanú skratku meniť pojmy</w:t>
      </w:r>
    </w:p>
  </w:comment>
  <w:comment w:id="6"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7" w:author="Autor" w:initials="A">
    <w:p w14:paraId="0CC76DB0" w14:textId="77777777" w:rsidR="00D575DD" w:rsidRDefault="00D575DD">
      <w:pPr>
        <w:pStyle w:val="Textkomentra"/>
      </w:pPr>
      <w:r>
        <w:rPr>
          <w:rStyle w:val="Odkaznakomentr"/>
        </w:rPr>
        <w:annotationRef/>
      </w:r>
      <w:r>
        <w:t>vypustí sa v prípade veľkých projektov</w:t>
      </w:r>
    </w:p>
  </w:comment>
  <w:comment w:id="8" w:author="Autor" w:initials="A">
    <w:p w14:paraId="5EAC5378" w14:textId="77777777" w:rsidR="00D575DD" w:rsidRDefault="00D575DD">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9"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0"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1"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14"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5"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16" w:author="Autor" w:initials="A">
    <w:p w14:paraId="4580F5BF" w14:textId="2644D562"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r w:rsidR="00A01929">
        <w:t xml:space="preserve">, </w:t>
      </w:r>
      <w:r w:rsidR="00A01929" w:rsidRPr="00A01929">
        <w:t>inak sa písm. a) vymaže; ak sa vymaže, pozor na súvis s</w:t>
      </w:r>
      <w:r w:rsidR="00EF500B">
        <w:t xml:space="preserve"> ostatnými písmenami odseku 3.1 a odsekom </w:t>
      </w:r>
      <w:r w:rsidR="00A01929" w:rsidRPr="00A01929">
        <w:t>3.2</w:t>
      </w:r>
      <w:r w:rsidR="00A01929">
        <w:t>.</w:t>
      </w:r>
    </w:p>
  </w:comment>
  <w:comment w:id="17"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18"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19"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20"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22"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23"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21"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24" w:author="Autor" w:initials="A">
    <w:p w14:paraId="5F5024B8" w14:textId="77777777" w:rsidR="00D575DD" w:rsidRDefault="00D575DD">
      <w:pPr>
        <w:pStyle w:val="Textkomentra"/>
      </w:pPr>
      <w:r>
        <w:rPr>
          <w:rStyle w:val="Odkaznakomentr"/>
        </w:rPr>
        <w:annotationRef/>
      </w:r>
      <w:r>
        <w:t>Vymaže sa, ak nie je relevantné</w:t>
      </w:r>
    </w:p>
  </w:comment>
  <w:comment w:id="25" w:author="Autor" w:initials="A">
    <w:p w14:paraId="15BD0A28" w14:textId="0385C766" w:rsidR="00D575DD" w:rsidRDefault="00D575DD">
      <w:pPr>
        <w:pStyle w:val="Textkomentra"/>
      </w:pPr>
      <w:r>
        <w:rPr>
          <w:rStyle w:val="Odkaznakomentr"/>
        </w:rPr>
        <w:annotationRef/>
      </w:r>
      <w:r>
        <w:t xml:space="preserve"> </w:t>
      </w:r>
      <w:r>
        <w:t>Vyznačený text sa použije iba v prípade, ak sa v zmysle Výzvy môže na financovanie projektu využiť Vecný príspevok, inak sa vymaže.</w:t>
      </w:r>
    </w:p>
  </w:comment>
  <w:comment w:id="27"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26"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28"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9"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30" w:author="Autor" w:initials="A">
    <w:p w14:paraId="567B1E71" w14:textId="77777777" w:rsidR="00D575DD" w:rsidRDefault="00D575DD">
      <w:pPr>
        <w:pStyle w:val="Textkomentra"/>
      </w:pPr>
      <w:r>
        <w:rPr>
          <w:rStyle w:val="Odkaznakomentr"/>
        </w:rPr>
        <w:annotationRef/>
      </w:r>
      <w:r>
        <w:t>Doplní RO</w:t>
      </w:r>
    </w:p>
  </w:comment>
  <w:comment w:id="31"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32"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33" w:author="Autor" w:initials="A">
    <w:p w14:paraId="03D5A31F" w14:textId="167955A2" w:rsidR="00CD523E" w:rsidRDefault="00CD523E">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34" w:author="Autor" w:initials="A">
    <w:p w14:paraId="71F79D35" w14:textId="77777777" w:rsidR="00873787" w:rsidRDefault="00873787">
      <w:pPr>
        <w:pStyle w:val="Textkomentra"/>
      </w:pPr>
      <w:r>
        <w:rPr>
          <w:rStyle w:val="Odkaznakomentr"/>
        </w:rPr>
        <w:annotationRef/>
      </w:r>
      <w:r w:rsidRPr="007E4E7E">
        <w:t>Vloží RO podľa svojej úvahy a skúsenosti (napríklad 6 mesiacov). Odporúča sa určiť primeranú lehotu podľa druhu aktivít, projektov a charakteru OP, pretože lehota „priebežne“ sa v minulosti pri dopytovo – orientovaných projektoch neosvedčila. V prípade relevantnosti, najmä v prípade ESF projektov, je odporúčané viazať predkladanie ŽoP aj na konkrétny minimálny finančný limit  (t.j. namiesto slovného spojenia „najmenej za .... kalendárnych mesiacov“ sa uvedie: "najmenej vo výške .... Eur).</w:t>
      </w:r>
    </w:p>
    <w:p w14:paraId="4356E720" w14:textId="77777777" w:rsidR="00873787" w:rsidRDefault="00873787">
      <w:pPr>
        <w:pStyle w:val="Textkomentra"/>
      </w:pPr>
    </w:p>
    <w:p w14:paraId="77ED8D9D" w14:textId="77777777" w:rsidR="00873787" w:rsidRDefault="00873787">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35"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 xml:space="preserve">priebežne“ sa v minulosti pri dopytovo – orientovaných projektoch neosvedčila. V prípade relevantnosti je možné viazať predkladanie ŽoP aj na konkrétny </w:t>
      </w:r>
      <w:r w:rsidRPr="00CA2D0D">
        <w:t>minimálny finančný</w:t>
      </w:r>
      <w:r w:rsidRPr="00910086">
        <w:t xml:space="preserve"> limit alebo prosto ponechať vymedzenie z PO 2007-13 „priebežne“ namiesto uvedeného časového</w:t>
      </w:r>
      <w:r>
        <w:t xml:space="preserve"> limitu (t.j.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36"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t.j.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37" w:author="Autor" w:initials="A">
    <w:p w14:paraId="68269B38" w14:textId="77777777" w:rsidR="00D575DD" w:rsidRDefault="00D575DD" w:rsidP="00AA2770">
      <w:pPr>
        <w:pStyle w:val="Textkomentra"/>
      </w:pPr>
      <w:r>
        <w:rPr>
          <w:rStyle w:val="Odkaznakomentr"/>
        </w:rPr>
        <w:annotationRef/>
      </w:r>
      <w:r w:rsidRPr="001D5235">
        <w:t>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sui generis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38"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39"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40"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42"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47"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50"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53" w:author="Autor" w:initials="A">
    <w:p w14:paraId="4610F1E2" w14:textId="77777777" w:rsidR="00D71B23" w:rsidRPr="00D71B23" w:rsidRDefault="00D71B23">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57" w:author="Autor" w:initials="A">
    <w:p w14:paraId="131C3B81" w14:textId="77777777" w:rsidR="00873787" w:rsidRDefault="00873787" w:rsidP="00115910">
      <w:pPr>
        <w:pStyle w:val="Textkomentra"/>
      </w:pPr>
      <w:r>
        <w:rPr>
          <w:rStyle w:val="Odkaznakomentr"/>
        </w:rPr>
        <w:annotationRef/>
      </w:r>
      <w:r>
        <w:t xml:space="preserve">Ak sa  poskytovateľ rozhodne postupovať podľa možnosti č. 2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3D237385" w14:textId="77777777" w:rsidR="00873787" w:rsidRDefault="00873787" w:rsidP="00115910">
      <w:pPr>
        <w:pStyle w:val="Textkomentra"/>
        <w:numPr>
          <w:ilvl w:val="0"/>
          <w:numId w:val="56"/>
        </w:numPr>
      </w:pPr>
      <w:r>
        <w:t xml:space="preserve"> vypustiť text viažuci sa k tejto zmene nižšie v texte (označený vlastným komentárom) a </w:t>
      </w:r>
    </w:p>
    <w:p w14:paraId="14137CE0" w14:textId="77777777" w:rsidR="00873787" w:rsidRDefault="00873787" w:rsidP="00115910">
      <w:pPr>
        <w:pStyle w:val="Textkomentra"/>
        <w:numPr>
          <w:ilvl w:val="0"/>
          <w:numId w:val="56"/>
        </w:numPr>
      </w:pPr>
      <w:r>
        <w:t xml:space="preserve"> vykonať zmenu textu v ustanovení odseku 6.8 tohto článku 6 zmluvy podľa tam uvedeného komentára a</w:t>
      </w:r>
    </w:p>
    <w:p w14:paraId="4AAA62C2" w14:textId="77777777" w:rsidR="00873787" w:rsidRDefault="00873787" w:rsidP="00115910">
      <w:pPr>
        <w:pStyle w:val="Textkomentra"/>
        <w:numPr>
          <w:ilvl w:val="0"/>
          <w:numId w:val="56"/>
        </w:numPr>
      </w:pPr>
      <w:r>
        <w:t xml:space="preserve"> </w:t>
      </w:r>
      <w:r w:rsidRPr="004A6D56">
        <w:t>vykonať zmenu textu v ustanovení článku 8 odsek 1 VZP a</w:t>
      </w:r>
      <w:r>
        <w:t xml:space="preserve"> </w:t>
      </w:r>
    </w:p>
    <w:p w14:paraId="059B8DF6" w14:textId="77777777" w:rsidR="00873787" w:rsidRDefault="00873787" w:rsidP="00115910">
      <w:pPr>
        <w:pStyle w:val="Textkomentra"/>
        <w:numPr>
          <w:ilvl w:val="0"/>
          <w:numId w:val="56"/>
        </w:numPr>
      </w:pPr>
      <w:r>
        <w:t xml:space="preserve"> vykonať zmenu textu v ustanovení čl. 9, ods. 4 písm. b) bod (vii) VZP podľa tam uvedeného komentára.</w:t>
      </w:r>
    </w:p>
  </w:comment>
  <w:comment w:id="66" w:author="Autor" w:initials="A">
    <w:p w14:paraId="3BA1D5E8" w14:textId="77777777" w:rsidR="00873787" w:rsidRDefault="00873787">
      <w:pPr>
        <w:pStyle w:val="Textkomentra"/>
      </w:pPr>
      <w:r>
        <w:rPr>
          <w:rStyle w:val="Odkaznakomentr"/>
        </w:rPr>
        <w:annotationRef/>
      </w:r>
      <w:r>
        <w:t xml:space="preserve">ak sa vypúšťa zmena podľa bodu (vii), vypúšťa sa aj  týmto komentárom vyznačený text. </w:t>
      </w:r>
    </w:p>
  </w:comment>
  <w:comment w:id="79" w:author="Autor" w:initials="A">
    <w:p w14:paraId="4390455B" w14:textId="39D235DF" w:rsidR="00D575DD" w:rsidRDefault="00D575DD">
      <w:pPr>
        <w:pStyle w:val="Textkomentra"/>
      </w:pPr>
      <w:r>
        <w:rPr>
          <w:rStyle w:val="Odkaznakomentr"/>
        </w:rPr>
        <w:annotationRef/>
      </w:r>
      <w:r>
        <w:t xml:space="preserve">túto zmenu možno úplne vypustiť, ak v rámci Výzvy nebola stanovená časová oprávnenosť realizácie aktivít projektu. V takom prípade zostáva jediný limit, a to konečný dátum oprávnenosti vyplývajúci priamo zo všeobecného nariadenia, v zmluve z definície realizácie hlavných aktivít projektu. V prípade, ak sa text vypustí, je potrebné: </w:t>
      </w:r>
    </w:p>
    <w:p w14:paraId="26DAFABF" w14:textId="47C88AC4" w:rsidR="00D575DD" w:rsidRDefault="00D575DD" w:rsidP="00105069">
      <w:pPr>
        <w:pStyle w:val="Textkomentra"/>
        <w:numPr>
          <w:ilvl w:val="0"/>
          <w:numId w:val="56"/>
        </w:numPr>
      </w:pPr>
      <w:r>
        <w:t xml:space="preserve"> nahradiť ho textom „neuplatňuje sa“ v tomto vyznačenom písmene f), aby sa neposúvali písmenká kvôli neskorších krížovým odkazom a </w:t>
      </w:r>
    </w:p>
    <w:p w14:paraId="44061A41" w14:textId="6C9FDAD2" w:rsidR="00D575DD" w:rsidRDefault="00D575DD" w:rsidP="00105069">
      <w:pPr>
        <w:pStyle w:val="Textkomentra"/>
        <w:numPr>
          <w:ilvl w:val="0"/>
          <w:numId w:val="56"/>
        </w:numPr>
      </w:pPr>
      <w:r>
        <w:t xml:space="preserve"> vykonať zmenu textu v ustanovení odseku 6.9 tohto článku 6 zmluvy a</w:t>
      </w:r>
    </w:p>
    <w:p w14:paraId="67ECC467" w14:textId="0310890D" w:rsidR="00D575DD" w:rsidRDefault="00D575DD" w:rsidP="00105069">
      <w:pPr>
        <w:pStyle w:val="Textkomentra"/>
        <w:numPr>
          <w:ilvl w:val="0"/>
          <w:numId w:val="56"/>
        </w:numPr>
      </w:pPr>
      <w:r>
        <w:t xml:space="preserve"> vykonať zmenu textu v ustanovení článku 8 odsek 1 VZP a </w:t>
      </w:r>
    </w:p>
    <w:p w14:paraId="20D27AFE" w14:textId="6F4DFF28" w:rsidR="00D575DD" w:rsidRDefault="00D575DD" w:rsidP="00105069">
      <w:pPr>
        <w:pStyle w:val="Textkomentra"/>
        <w:numPr>
          <w:ilvl w:val="0"/>
          <w:numId w:val="56"/>
        </w:numPr>
      </w:pPr>
      <w:r>
        <w:t xml:space="preserve"> vykonať zmenu textu v ustanovení čl. 9, ods. 4 písm. b) bod (vii) VZP. </w:t>
      </w:r>
    </w:p>
  </w:comment>
  <w:comment w:id="81"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82"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83"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102" w:author="Autor" w:initials="A">
    <w:p w14:paraId="18267275" w14:textId="77777777" w:rsidR="00873787" w:rsidRDefault="00873787" w:rsidP="00EC58CF">
      <w:pPr>
        <w:pStyle w:val="Textkomentra"/>
      </w:pPr>
      <w:r>
        <w:rPr>
          <w:rStyle w:val="Odkaznakomentr"/>
        </w:rPr>
        <w:annotationRef/>
      </w:r>
      <w:r>
        <w:t>Ak v danej výzve nie je stanovená časovú podmienka</w:t>
      </w:r>
      <w:r>
        <w:rPr>
          <w:vanish/>
          <w:sz w:val="22"/>
          <w:szCs w:val="22"/>
        </w:rPr>
        <w:t>, ak nie je pri jednotlivých konkrétnych zmenách dohodnuté inakn na tie ex ante finančné opravy. aví sa vhodnejším tu uvádzať ob</w:t>
      </w:r>
      <w:r>
        <w:t xml:space="preserve"> poskytnutia príspevku, ktorá limituje dobu RHAP na určitý obmedzený čas (napr. xx mesiacov), poskytovateľ sa môže rozhodnúť postupovať dvoma spôsobmi: </w:t>
      </w:r>
    </w:p>
    <w:p w14:paraId="1601AAC7" w14:textId="77777777" w:rsidR="00873787" w:rsidRDefault="00873787" w:rsidP="00EC58CF">
      <w:pPr>
        <w:pStyle w:val="Textkomentra"/>
      </w:pPr>
    </w:p>
    <w:p w14:paraId="59015794" w14:textId="77777777" w:rsidR="00873787" w:rsidRDefault="00873787" w:rsidP="00EC58CF">
      <w:pPr>
        <w:pStyle w:val="Textkomentra"/>
      </w:pPr>
      <w:r w:rsidRPr="00115910">
        <w:rPr>
          <w:b/>
        </w:rPr>
        <w:t>1.</w:t>
      </w:r>
      <w: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p>
    <w:p w14:paraId="2389A6F4" w14:textId="77777777" w:rsidR="00873787" w:rsidRDefault="00873787" w:rsidP="00EC58CF">
      <w:pPr>
        <w:pStyle w:val="Textkomentra"/>
      </w:pPr>
    </w:p>
    <w:p w14:paraId="72D69E7A" w14:textId="77777777" w:rsidR="00873787" w:rsidRPr="00115910" w:rsidRDefault="00873787" w:rsidP="00EC58CF">
      <w:pPr>
        <w:pStyle w:val="Textkomentra"/>
        <w:rPr>
          <w:u w:val="single"/>
        </w:rPr>
      </w:pPr>
      <w:r w:rsidRPr="00115910">
        <w:rPr>
          <w:u w:val="single"/>
        </w:rPr>
        <w:t>alebo</w:t>
      </w:r>
    </w:p>
    <w:p w14:paraId="2E8AA53C" w14:textId="77777777" w:rsidR="00873787" w:rsidRDefault="00873787" w:rsidP="00EC58CF">
      <w:pPr>
        <w:pStyle w:val="Textkomentra"/>
      </w:pPr>
    </w:p>
    <w:p w14:paraId="17F1AC77" w14:textId="77777777" w:rsidR="00873787" w:rsidRDefault="00873787" w:rsidP="00EC58CF">
      <w:pPr>
        <w:pStyle w:val="Textkomentra"/>
      </w:pPr>
      <w:r w:rsidRPr="00115910">
        <w:rPr>
          <w:b/>
        </w:rPr>
        <w:t>2.</w:t>
      </w:r>
      <w:r>
        <w:t xml:space="preserve"> úplne vypustí predĺženie RHAP ako menej významnej zmeny v čl. 6 ods. 6.2 písm. d) bod vii) a v takom prípade celý text tohto odseku 6.8 sa nahradí týmto novým textom: </w:t>
      </w:r>
    </w:p>
    <w:p w14:paraId="2D721784" w14:textId="77777777" w:rsidR="00873787" w:rsidRDefault="00873787" w:rsidP="00EC58CF">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CFCE4F8" w14:textId="77777777" w:rsidR="00873787" w:rsidRDefault="00873787" w:rsidP="00EC58CF">
      <w:pPr>
        <w:pStyle w:val="Textkomentra"/>
      </w:pPr>
      <w:r>
        <w:rPr>
          <w:sz w:val="22"/>
          <w:szCs w:val="22"/>
        </w:rPr>
        <w:t>Zároveň sa upozorňuje na potrebu vykonania zmeny v článku 8 ods. 1 VZP.</w:t>
      </w:r>
    </w:p>
  </w:comment>
  <w:comment w:id="103" w:author="Autor" w:initials="A">
    <w:p w14:paraId="46E1D30F" w14:textId="3C6C99EF" w:rsidR="00D575DD" w:rsidRDefault="00D575DD">
      <w:pPr>
        <w:pStyle w:val="Textkomentra"/>
      </w:pPr>
      <w:r>
        <w:rPr>
          <w:rStyle w:val="Odkaznakomentr"/>
        </w:rPr>
        <w:annotationRef/>
      </w:r>
      <w:r>
        <w:t xml:space="preserve">V prípade, ak sa poskytovateľ rozhodol vypustiť z odseku 6.3 písmeno f) v zmysle tam uvedeného komentára, pretože nemá stanovenú časovú podmienku poskytnutia príspevku, ktorá limituje dobu RHAP na určitý obmedzený čas (napr. xx mesiacov), celý text odseku 6.9 sa nahradí týmto novým textom: </w:t>
      </w:r>
    </w:p>
    <w:p w14:paraId="6B94C590" w14:textId="3AF3FB25" w:rsidR="00D575DD" w:rsidRDefault="00D575DD">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2604AC9" w14:textId="60D9E4FB" w:rsidR="00D575DD" w:rsidRDefault="00D575DD">
      <w:pPr>
        <w:pStyle w:val="Textkomentra"/>
      </w:pPr>
      <w:r>
        <w:rPr>
          <w:sz w:val="22"/>
          <w:szCs w:val="22"/>
        </w:rPr>
        <w:t xml:space="preserve">Zároveň sa upozorňuje na potrebu vykonania zmeny v článku 8 ods. 1 VZP. </w:t>
      </w:r>
    </w:p>
  </w:comment>
  <w:comment w:id="133"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143"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146" w:author="Autor" w:initials="A">
    <w:p w14:paraId="710FC6DC" w14:textId="77777777" w:rsidR="00227BA9" w:rsidRDefault="00227BA9" w:rsidP="00227BA9">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1EBC3FD9" w14:textId="36EA27E6" w:rsidR="00227BA9" w:rsidRDefault="00227BA9">
      <w:pPr>
        <w:pStyle w:val="Textkomentra"/>
      </w:pPr>
    </w:p>
  </w:comment>
  <w:comment w:id="147"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6C00CC" w15:done="0"/>
  <w15:commentEx w15:paraId="3A87D969" w15:done="0"/>
  <w15:commentEx w15:paraId="08AC68F7" w15:done="0"/>
  <w15:commentEx w15:paraId="0B6A1D51" w15:done="0"/>
  <w15:commentEx w15:paraId="59437AB6" w15:done="0"/>
  <w15:commentEx w15:paraId="0CC76DB0"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03D5A31F" w15:done="0"/>
  <w15:commentEx w15:paraId="77ED8D9D"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4610F1E2" w15:done="0"/>
  <w15:commentEx w15:paraId="059B8DF6" w15:done="0"/>
  <w15:commentEx w15:paraId="3BA1D5E8" w15:done="0"/>
  <w15:commentEx w15:paraId="20D27AFE" w15:done="0"/>
  <w15:commentEx w15:paraId="603C4178" w15:done="0"/>
  <w15:commentEx w15:paraId="02A88F95" w15:done="0"/>
  <w15:commentEx w15:paraId="17990BB1" w15:done="0"/>
  <w15:commentEx w15:paraId="0CFCE4F8" w15:done="0"/>
  <w15:commentEx w15:paraId="02604AC9" w15:done="0"/>
  <w15:commentEx w15:paraId="5F5DAEC2" w15:done="0"/>
  <w15:commentEx w15:paraId="6562407F" w15:done="0"/>
  <w15:commentEx w15:paraId="1EBC3FD9" w15:done="0"/>
  <w15:commentEx w15:paraId="055125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C00CC" w16cid:durableId="1FF6C1F3"/>
  <w16cid:commentId w16cid:paraId="3A87D969" w16cid:durableId="1FF6C1F4"/>
  <w16cid:commentId w16cid:paraId="08AC68F7" w16cid:durableId="1FF6C1F5"/>
  <w16cid:commentId w16cid:paraId="59437AB6" w16cid:durableId="1FF6C1F6"/>
  <w16cid:commentId w16cid:paraId="0CC76DB0" w16cid:durableId="1FF6C1F7"/>
  <w16cid:commentId w16cid:paraId="5EAC5378" w16cid:durableId="1FF6C1F8"/>
  <w16cid:commentId w16cid:paraId="0551F6B0" w16cid:durableId="1FF6C1F9"/>
  <w16cid:commentId w16cid:paraId="34717B28" w16cid:durableId="1FF6C1FA"/>
  <w16cid:commentId w16cid:paraId="008E705F" w16cid:durableId="1FF6C1FB"/>
  <w16cid:commentId w16cid:paraId="7379A0E2" w16cid:durableId="1FF6C1FC"/>
  <w16cid:commentId w16cid:paraId="1C1DFD09" w16cid:durableId="1FF6C1FD"/>
  <w16cid:commentId w16cid:paraId="4580F5BF" w16cid:durableId="1FF6C1FE"/>
  <w16cid:commentId w16cid:paraId="7F60720E" w16cid:durableId="1FF6C1FF"/>
  <w16cid:commentId w16cid:paraId="320482D7" w16cid:durableId="1FF6C200"/>
  <w16cid:commentId w16cid:paraId="721C4067" w16cid:durableId="1FF6C201"/>
  <w16cid:commentId w16cid:paraId="40DFA881" w16cid:durableId="1FF6C202"/>
  <w16cid:commentId w16cid:paraId="04AFF488" w16cid:durableId="1FF6C203"/>
  <w16cid:commentId w16cid:paraId="6D44B1FC" w16cid:durableId="1FF6C204"/>
  <w16cid:commentId w16cid:paraId="5E567357" w16cid:durableId="1FF6C205"/>
  <w16cid:commentId w16cid:paraId="5F5024B8" w16cid:durableId="1FF6C206"/>
  <w16cid:commentId w16cid:paraId="15BD0A28" w16cid:durableId="1FF6C207"/>
  <w16cid:commentId w16cid:paraId="710674BF" w16cid:durableId="1FF6C208"/>
  <w16cid:commentId w16cid:paraId="0A763ACA" w16cid:durableId="1FF6C209"/>
  <w16cid:commentId w16cid:paraId="209D881A" w16cid:durableId="1FF6C20A"/>
  <w16cid:commentId w16cid:paraId="7D446F0B" w16cid:durableId="1FF6C20B"/>
  <w16cid:commentId w16cid:paraId="567B1E71" w16cid:durableId="1FF6C20C"/>
  <w16cid:commentId w16cid:paraId="5F9166F2" w16cid:durableId="1FF96CE5"/>
  <w16cid:commentId w16cid:paraId="6A95F021" w16cid:durableId="1FF96D75"/>
  <w16cid:commentId w16cid:paraId="4C4BBC74" w16cid:durableId="1FF6C20D"/>
  <w16cid:commentId w16cid:paraId="0544101A" w16cid:durableId="1FF6C20E"/>
  <w16cid:commentId w16cid:paraId="01210344" w16cid:durableId="1FF96EC4"/>
  <w16cid:commentId w16cid:paraId="1F2A7AC2" w16cid:durableId="1FF6C20F"/>
  <w16cid:commentId w16cid:paraId="03D5A31F" w16cid:durableId="1FF6C210"/>
  <w16cid:commentId w16cid:paraId="2F703878" w16cid:durableId="1FF6C211"/>
  <w16cid:commentId w16cid:paraId="7F332530" w16cid:durableId="1FF6C212"/>
  <w16cid:commentId w16cid:paraId="2C1DAC0E" w16cid:durableId="1FF6C213"/>
  <w16cid:commentId w16cid:paraId="095E6078" w16cid:durableId="1FF6C214"/>
  <w16cid:commentId w16cid:paraId="299BC90F" w16cid:durableId="1FF6C215"/>
  <w16cid:commentId w16cid:paraId="084B6757" w16cid:durableId="1FF6C216"/>
  <w16cid:commentId w16cid:paraId="587D1718" w16cid:durableId="1FF6C217"/>
  <w16cid:commentId w16cid:paraId="51EBDAF8" w16cid:durableId="1FF6C218"/>
  <w16cid:commentId w16cid:paraId="306140EF" w16cid:durableId="1FF988A4"/>
  <w16cid:commentId w16cid:paraId="12D53F1A" w16cid:durableId="1FF6C219"/>
  <w16cid:commentId w16cid:paraId="20D27AFE" w16cid:durableId="1FF6C21A"/>
  <w16cid:commentId w16cid:paraId="603C4178" w16cid:durableId="1FF6C21B"/>
  <w16cid:commentId w16cid:paraId="02A88F95" w16cid:durableId="1FF6C21C"/>
  <w16cid:commentId w16cid:paraId="17990BB1" w16cid:durableId="1FF6C21D"/>
  <w16cid:commentId w16cid:paraId="02604AC9" w16cid:durableId="1FF6C21E"/>
  <w16cid:commentId w16cid:paraId="249D505C" w16cid:durableId="1FF98E07"/>
  <w16cid:commentId w16cid:paraId="5F5DAEC2" w16cid:durableId="1FF6C21F"/>
  <w16cid:commentId w16cid:paraId="6562407F" w16cid:durableId="1FF6C220"/>
  <w16cid:commentId w16cid:paraId="055125A7" w16cid:durableId="1FF6C2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C09F7" w14:textId="77777777" w:rsidR="00002F9B" w:rsidRDefault="00002F9B">
      <w:r>
        <w:separator/>
      </w:r>
    </w:p>
  </w:endnote>
  <w:endnote w:type="continuationSeparator" w:id="0">
    <w:p w14:paraId="228EC308" w14:textId="77777777" w:rsidR="00002F9B" w:rsidRDefault="00002F9B">
      <w:r>
        <w:continuationSeparator/>
      </w:r>
    </w:p>
  </w:endnote>
  <w:endnote w:type="continuationNotice" w:id="1">
    <w:p w14:paraId="04F5634B" w14:textId="77777777" w:rsidR="00002F9B" w:rsidRDefault="00002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32EE9" w14:textId="77777777" w:rsidR="009125FF" w:rsidRDefault="009125F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01F1D2C5"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5354A8">
              <w:rPr>
                <w:b/>
                <w:bCs/>
                <w:noProof/>
              </w:rPr>
              <w:t>23</w:t>
            </w:r>
            <w:r>
              <w:rPr>
                <w:b/>
                <w:bCs/>
              </w:rPr>
              <w:fldChar w:fldCharType="end"/>
            </w:r>
            <w:r>
              <w:t xml:space="preserve"> z </w:t>
            </w:r>
            <w:r>
              <w:rPr>
                <w:b/>
                <w:bCs/>
              </w:rPr>
              <w:fldChar w:fldCharType="begin"/>
            </w:r>
            <w:r>
              <w:rPr>
                <w:b/>
                <w:bCs/>
              </w:rPr>
              <w:instrText>NUMPAGES</w:instrText>
            </w:r>
            <w:r>
              <w:rPr>
                <w:b/>
                <w:bCs/>
              </w:rPr>
              <w:fldChar w:fldCharType="separate"/>
            </w:r>
            <w:r w:rsidR="005354A8">
              <w:rPr>
                <w:b/>
                <w:bCs/>
                <w:noProof/>
              </w:rPr>
              <w:t>23</w:t>
            </w:r>
            <w:r>
              <w:rPr>
                <w:b/>
                <w:bCs/>
              </w:rPr>
              <w:fldChar w:fldCharType="end"/>
            </w:r>
          </w:p>
        </w:sdtContent>
      </w:sdt>
    </w:sdtContent>
  </w:sdt>
  <w:p w14:paraId="716E91C0" w14:textId="1BC706BB" w:rsidR="00D575DD" w:rsidRDefault="00D575DD" w:rsidP="00B3081B">
    <w:pPr>
      <w:pStyle w:val="Pt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5FA34" w14:textId="77777777" w:rsidR="009125FF" w:rsidRDefault="009125F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BDCEF" w14:textId="77777777" w:rsidR="00002F9B" w:rsidRDefault="00002F9B">
      <w:r>
        <w:separator/>
      </w:r>
    </w:p>
  </w:footnote>
  <w:footnote w:type="continuationSeparator" w:id="0">
    <w:p w14:paraId="1E605640" w14:textId="77777777" w:rsidR="00002F9B" w:rsidRDefault="00002F9B">
      <w:r>
        <w:continuationSeparator/>
      </w:r>
    </w:p>
  </w:footnote>
  <w:footnote w:type="continuationNotice" w:id="1">
    <w:p w14:paraId="68F3E47A" w14:textId="77777777" w:rsidR="00002F9B" w:rsidRDefault="00002F9B"/>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w:t>
      </w:r>
      <w:r>
        <w:t>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w:t>
      </w:r>
      <w:r>
        <w:t>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E5443" w14:textId="77777777" w:rsidR="009125FF" w:rsidRDefault="009125F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F6EEB" w14:textId="77777777" w:rsidR="009125FF" w:rsidRDefault="009125F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272511D7" w:rsidR="00D575DD" w:rsidRPr="009B2D1D" w:rsidRDefault="00D575DD" w:rsidP="00B86101">
    <w:pPr>
      <w:pStyle w:val="Hlavika"/>
      <w:rPr>
        <w:sz w:val="22"/>
        <w:szCs w:val="22"/>
      </w:rPr>
    </w:pPr>
    <w:del w:id="153" w:author="Autor">
      <w:r w:rsidDel="009125FF">
        <w:rPr>
          <w:noProof/>
          <w:sz w:val="22"/>
          <w:szCs w:val="22"/>
          <w:lang w:eastAsia="sk-SK"/>
        </w:rPr>
        <w:drawing>
          <wp:inline distT="0" distB="0" distL="0" distR="0" wp14:anchorId="7B351D3C" wp14:editId="536EBFE3">
            <wp:extent cx="808355" cy="530225"/>
            <wp:effectExtent l="0" t="0" r="0" b="0"/>
            <wp:docPr id="1" name="Obrázok 1" descr="EU_logo cmyk 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logo cmyk 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530225"/>
                    </a:xfrm>
                    <a:prstGeom prst="rect">
                      <a:avLst/>
                    </a:prstGeom>
                    <a:noFill/>
                    <a:ln>
                      <a:noFill/>
                    </a:ln>
                  </pic:spPr>
                </pic:pic>
              </a:graphicData>
            </a:graphic>
          </wp:inline>
        </w:drawing>
      </w:r>
    </w:del>
    <w:r>
      <w:rPr>
        <w:sz w:val="22"/>
        <w:szCs w:val="22"/>
      </w:rPr>
      <w:t xml:space="preserve">  </w:t>
    </w:r>
    <w:ins w:id="154" w:author="Autor">
      <w:r w:rsidR="009125FF">
        <w:rPr>
          <w:noProof/>
          <w:sz w:val="22"/>
          <w:szCs w:val="22"/>
          <w:lang w:eastAsia="sk-SK"/>
        </w:rPr>
        <w:drawing>
          <wp:inline distT="0" distB="0" distL="0" distR="0" wp14:anchorId="542A1EF3" wp14:editId="6EF232CE">
            <wp:extent cx="1076104" cy="876436"/>
            <wp:effectExtent l="19050" t="0" r="0" b="0"/>
            <wp:docPr id="3" name="Obrázek 2" descr="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jpg"/>
                    <pic:cNvPicPr/>
                  </pic:nvPicPr>
                  <pic:blipFill>
                    <a:blip r:embed="rId2"/>
                    <a:stretch>
                      <a:fillRect/>
                    </a:stretch>
                  </pic:blipFill>
                  <pic:spPr>
                    <a:xfrm>
                      <a:off x="0" y="0"/>
                      <a:ext cx="1077180" cy="877313"/>
                    </a:xfrm>
                    <a:prstGeom prst="rect">
                      <a:avLst/>
                    </a:prstGeom>
                  </pic:spPr>
                </pic:pic>
              </a:graphicData>
            </a:graphic>
          </wp:inline>
        </w:drawing>
      </w:r>
    </w:ins>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bookmarkStart w:id="155" w:name="_GoBack"/>
    <w:bookmarkEnd w:id="15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nsid w:val="187A4366"/>
    <w:multiLevelType w:val="hybridMultilevel"/>
    <w:tmpl w:val="2F9614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6">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7">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1"/>
  </w:num>
  <w:num w:numId="2">
    <w:abstractNumId w:val="46"/>
  </w:num>
  <w:num w:numId="3">
    <w:abstractNumId w:val="11"/>
  </w:num>
  <w:num w:numId="4">
    <w:abstractNumId w:val="23"/>
  </w:num>
  <w:num w:numId="5">
    <w:abstractNumId w:val="32"/>
  </w:num>
  <w:num w:numId="6">
    <w:abstractNumId w:val="41"/>
  </w:num>
  <w:num w:numId="7">
    <w:abstractNumId w:val="34"/>
  </w:num>
  <w:num w:numId="8">
    <w:abstractNumId w:val="52"/>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5"/>
  </w:num>
  <w:num w:numId="17">
    <w:abstractNumId w:val="29"/>
  </w:num>
  <w:num w:numId="18">
    <w:abstractNumId w:val="33"/>
  </w:num>
  <w:num w:numId="19">
    <w:abstractNumId w:val="9"/>
  </w:num>
  <w:num w:numId="20">
    <w:abstractNumId w:val="42"/>
  </w:num>
  <w:num w:numId="21">
    <w:abstractNumId w:val="57"/>
  </w:num>
  <w:num w:numId="22">
    <w:abstractNumId w:val="0"/>
  </w:num>
  <w:num w:numId="23">
    <w:abstractNumId w:val="48"/>
  </w:num>
  <w:num w:numId="24">
    <w:abstractNumId w:val="45"/>
  </w:num>
  <w:num w:numId="25">
    <w:abstractNumId w:val="52"/>
  </w:num>
  <w:num w:numId="26">
    <w:abstractNumId w:val="37"/>
  </w:num>
  <w:num w:numId="27">
    <w:abstractNumId w:val="58"/>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56"/>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4"/>
  </w:num>
  <w:num w:numId="56">
    <w:abstractNumId w:val="35"/>
  </w:num>
  <w:num w:numId="57">
    <w:abstractNumId w:val="13"/>
  </w:num>
  <w:num w:numId="58">
    <w:abstractNumId w:val="27"/>
  </w:num>
  <w:num w:numId="59">
    <w:abstractNumId w:val="53"/>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2"/>
    <w:rsid w:val="00001F72"/>
    <w:rsid w:val="00001FB5"/>
    <w:rsid w:val="00002562"/>
    <w:rsid w:val="00002F9B"/>
    <w:rsid w:val="00005839"/>
    <w:rsid w:val="00020CF4"/>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534E"/>
    <w:rsid w:val="00036AEE"/>
    <w:rsid w:val="00036B53"/>
    <w:rsid w:val="00037223"/>
    <w:rsid w:val="00037CD5"/>
    <w:rsid w:val="00037E38"/>
    <w:rsid w:val="00037EAE"/>
    <w:rsid w:val="0004113D"/>
    <w:rsid w:val="00042908"/>
    <w:rsid w:val="00043ABB"/>
    <w:rsid w:val="00043EA9"/>
    <w:rsid w:val="00045243"/>
    <w:rsid w:val="00045CD3"/>
    <w:rsid w:val="000467CC"/>
    <w:rsid w:val="0004758F"/>
    <w:rsid w:val="000479C5"/>
    <w:rsid w:val="00050A54"/>
    <w:rsid w:val="00050AB6"/>
    <w:rsid w:val="00050E3B"/>
    <w:rsid w:val="000515F4"/>
    <w:rsid w:val="00051668"/>
    <w:rsid w:val="00051FC4"/>
    <w:rsid w:val="00052422"/>
    <w:rsid w:val="000529AB"/>
    <w:rsid w:val="00052E37"/>
    <w:rsid w:val="00053FC3"/>
    <w:rsid w:val="000541AA"/>
    <w:rsid w:val="00054E60"/>
    <w:rsid w:val="00054EDA"/>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23A7"/>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5CC6"/>
    <w:rsid w:val="000E6596"/>
    <w:rsid w:val="000E6A68"/>
    <w:rsid w:val="000E7348"/>
    <w:rsid w:val="000F0CD6"/>
    <w:rsid w:val="000F19F4"/>
    <w:rsid w:val="000F3D33"/>
    <w:rsid w:val="000F6A4B"/>
    <w:rsid w:val="000F6D66"/>
    <w:rsid w:val="000F7778"/>
    <w:rsid w:val="000F794C"/>
    <w:rsid w:val="0010472E"/>
    <w:rsid w:val="00104E99"/>
    <w:rsid w:val="00105069"/>
    <w:rsid w:val="001065F9"/>
    <w:rsid w:val="00107502"/>
    <w:rsid w:val="001118FB"/>
    <w:rsid w:val="00111B98"/>
    <w:rsid w:val="001154C8"/>
    <w:rsid w:val="00115665"/>
    <w:rsid w:val="00115910"/>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12E9"/>
    <w:rsid w:val="0014249F"/>
    <w:rsid w:val="0014345C"/>
    <w:rsid w:val="00144BC7"/>
    <w:rsid w:val="00146148"/>
    <w:rsid w:val="001472C3"/>
    <w:rsid w:val="00147660"/>
    <w:rsid w:val="00153483"/>
    <w:rsid w:val="00155368"/>
    <w:rsid w:val="001563A6"/>
    <w:rsid w:val="00161434"/>
    <w:rsid w:val="00162397"/>
    <w:rsid w:val="0016420C"/>
    <w:rsid w:val="0016424F"/>
    <w:rsid w:val="001652ED"/>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5B6"/>
    <w:rsid w:val="00192ACF"/>
    <w:rsid w:val="0019656A"/>
    <w:rsid w:val="001A0B1A"/>
    <w:rsid w:val="001A0DA6"/>
    <w:rsid w:val="001A4E20"/>
    <w:rsid w:val="001A6B22"/>
    <w:rsid w:val="001B0143"/>
    <w:rsid w:val="001B0179"/>
    <w:rsid w:val="001B077A"/>
    <w:rsid w:val="001B14EC"/>
    <w:rsid w:val="001B1C8B"/>
    <w:rsid w:val="001B46B5"/>
    <w:rsid w:val="001B46C6"/>
    <w:rsid w:val="001B6926"/>
    <w:rsid w:val="001B77DD"/>
    <w:rsid w:val="001C06A7"/>
    <w:rsid w:val="001C20CA"/>
    <w:rsid w:val="001C2C0F"/>
    <w:rsid w:val="001C2F7D"/>
    <w:rsid w:val="001C3F6A"/>
    <w:rsid w:val="001C4819"/>
    <w:rsid w:val="001C671C"/>
    <w:rsid w:val="001C7B64"/>
    <w:rsid w:val="001D1E71"/>
    <w:rsid w:val="001D2502"/>
    <w:rsid w:val="001D31B0"/>
    <w:rsid w:val="001D31F3"/>
    <w:rsid w:val="001D3489"/>
    <w:rsid w:val="001D3FA3"/>
    <w:rsid w:val="001D40D0"/>
    <w:rsid w:val="001D5235"/>
    <w:rsid w:val="001D60A6"/>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27BA9"/>
    <w:rsid w:val="00230964"/>
    <w:rsid w:val="00231EB6"/>
    <w:rsid w:val="002323D4"/>
    <w:rsid w:val="002339B2"/>
    <w:rsid w:val="002344F2"/>
    <w:rsid w:val="002363BC"/>
    <w:rsid w:val="00236442"/>
    <w:rsid w:val="002365C3"/>
    <w:rsid w:val="002401A5"/>
    <w:rsid w:val="0024126B"/>
    <w:rsid w:val="00241FF5"/>
    <w:rsid w:val="00244A7B"/>
    <w:rsid w:val="00245352"/>
    <w:rsid w:val="002453ED"/>
    <w:rsid w:val="0024609C"/>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716A7"/>
    <w:rsid w:val="0027300B"/>
    <w:rsid w:val="0027465B"/>
    <w:rsid w:val="00275B0A"/>
    <w:rsid w:val="00276030"/>
    <w:rsid w:val="0027677E"/>
    <w:rsid w:val="002768EC"/>
    <w:rsid w:val="002773F7"/>
    <w:rsid w:val="00277E78"/>
    <w:rsid w:val="002806F8"/>
    <w:rsid w:val="00281475"/>
    <w:rsid w:val="002819C6"/>
    <w:rsid w:val="002826B3"/>
    <w:rsid w:val="00282928"/>
    <w:rsid w:val="00283E94"/>
    <w:rsid w:val="002871AC"/>
    <w:rsid w:val="002871DD"/>
    <w:rsid w:val="0029040C"/>
    <w:rsid w:val="002907B1"/>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0B54"/>
    <w:rsid w:val="002B10A8"/>
    <w:rsid w:val="002B16CF"/>
    <w:rsid w:val="002B1DCF"/>
    <w:rsid w:val="002B5C3F"/>
    <w:rsid w:val="002B6F32"/>
    <w:rsid w:val="002B7123"/>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337B"/>
    <w:rsid w:val="002F342E"/>
    <w:rsid w:val="002F5844"/>
    <w:rsid w:val="002F6375"/>
    <w:rsid w:val="002F66C7"/>
    <w:rsid w:val="002F68D9"/>
    <w:rsid w:val="002F6E14"/>
    <w:rsid w:val="0030165C"/>
    <w:rsid w:val="0030227A"/>
    <w:rsid w:val="0030297C"/>
    <w:rsid w:val="00303E88"/>
    <w:rsid w:val="0030445A"/>
    <w:rsid w:val="00305DBD"/>
    <w:rsid w:val="00306247"/>
    <w:rsid w:val="00306AA0"/>
    <w:rsid w:val="00306AB2"/>
    <w:rsid w:val="00307398"/>
    <w:rsid w:val="00307844"/>
    <w:rsid w:val="00310FFA"/>
    <w:rsid w:val="0031151C"/>
    <w:rsid w:val="003149CF"/>
    <w:rsid w:val="00315D1E"/>
    <w:rsid w:val="00315FB7"/>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3957"/>
    <w:rsid w:val="00345BD9"/>
    <w:rsid w:val="003461C1"/>
    <w:rsid w:val="003463EF"/>
    <w:rsid w:val="00347D8C"/>
    <w:rsid w:val="00351451"/>
    <w:rsid w:val="00354653"/>
    <w:rsid w:val="003561D6"/>
    <w:rsid w:val="00356A94"/>
    <w:rsid w:val="003574CA"/>
    <w:rsid w:val="003577CE"/>
    <w:rsid w:val="003602AB"/>
    <w:rsid w:val="003650AB"/>
    <w:rsid w:val="003657C6"/>
    <w:rsid w:val="00365BF5"/>
    <w:rsid w:val="00366166"/>
    <w:rsid w:val="0036694A"/>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50A9"/>
    <w:rsid w:val="003856D9"/>
    <w:rsid w:val="0038765C"/>
    <w:rsid w:val="00390C01"/>
    <w:rsid w:val="003933D6"/>
    <w:rsid w:val="00394EA1"/>
    <w:rsid w:val="00395280"/>
    <w:rsid w:val="00396FC8"/>
    <w:rsid w:val="00397292"/>
    <w:rsid w:val="003A079F"/>
    <w:rsid w:val="003A31ED"/>
    <w:rsid w:val="003A4E98"/>
    <w:rsid w:val="003A7E9C"/>
    <w:rsid w:val="003B2269"/>
    <w:rsid w:val="003B32AA"/>
    <w:rsid w:val="003B3953"/>
    <w:rsid w:val="003B4128"/>
    <w:rsid w:val="003B4A6A"/>
    <w:rsid w:val="003B6636"/>
    <w:rsid w:val="003B6922"/>
    <w:rsid w:val="003C078D"/>
    <w:rsid w:val="003C1BEA"/>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4102"/>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5A5F"/>
    <w:rsid w:val="0041714A"/>
    <w:rsid w:val="0041788A"/>
    <w:rsid w:val="0042082E"/>
    <w:rsid w:val="004246F1"/>
    <w:rsid w:val="00424871"/>
    <w:rsid w:val="004249AA"/>
    <w:rsid w:val="00425402"/>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7CB"/>
    <w:rsid w:val="00455037"/>
    <w:rsid w:val="00455EC5"/>
    <w:rsid w:val="00455EF9"/>
    <w:rsid w:val="00456471"/>
    <w:rsid w:val="00457BE5"/>
    <w:rsid w:val="00460FEE"/>
    <w:rsid w:val="004614A7"/>
    <w:rsid w:val="00461504"/>
    <w:rsid w:val="004639E8"/>
    <w:rsid w:val="00465881"/>
    <w:rsid w:val="00466F29"/>
    <w:rsid w:val="004672FF"/>
    <w:rsid w:val="004709CD"/>
    <w:rsid w:val="00471406"/>
    <w:rsid w:val="004736D1"/>
    <w:rsid w:val="00474341"/>
    <w:rsid w:val="0047448C"/>
    <w:rsid w:val="004746E7"/>
    <w:rsid w:val="004747B9"/>
    <w:rsid w:val="00474A0F"/>
    <w:rsid w:val="00474F30"/>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49C3"/>
    <w:rsid w:val="004C548D"/>
    <w:rsid w:val="004C569F"/>
    <w:rsid w:val="004C6388"/>
    <w:rsid w:val="004C6A1A"/>
    <w:rsid w:val="004C6B03"/>
    <w:rsid w:val="004C710D"/>
    <w:rsid w:val="004C792F"/>
    <w:rsid w:val="004C7C83"/>
    <w:rsid w:val="004D108E"/>
    <w:rsid w:val="004D1E01"/>
    <w:rsid w:val="004D405C"/>
    <w:rsid w:val="004D41D3"/>
    <w:rsid w:val="004D60A5"/>
    <w:rsid w:val="004D65FA"/>
    <w:rsid w:val="004D71F4"/>
    <w:rsid w:val="004E133C"/>
    <w:rsid w:val="004E1B31"/>
    <w:rsid w:val="004E36DF"/>
    <w:rsid w:val="004E4206"/>
    <w:rsid w:val="004E637C"/>
    <w:rsid w:val="004F0E6D"/>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6527"/>
    <w:rsid w:val="00507316"/>
    <w:rsid w:val="00507A65"/>
    <w:rsid w:val="00510B4C"/>
    <w:rsid w:val="00510C0C"/>
    <w:rsid w:val="00510E75"/>
    <w:rsid w:val="00511880"/>
    <w:rsid w:val="0051258C"/>
    <w:rsid w:val="00513249"/>
    <w:rsid w:val="005155B9"/>
    <w:rsid w:val="00517C2F"/>
    <w:rsid w:val="00520B1A"/>
    <w:rsid w:val="00520D24"/>
    <w:rsid w:val="0052190D"/>
    <w:rsid w:val="00523597"/>
    <w:rsid w:val="00523A19"/>
    <w:rsid w:val="00524E01"/>
    <w:rsid w:val="005257D6"/>
    <w:rsid w:val="00525C52"/>
    <w:rsid w:val="0052610D"/>
    <w:rsid w:val="00526F99"/>
    <w:rsid w:val="00531FE0"/>
    <w:rsid w:val="005354A8"/>
    <w:rsid w:val="0053584E"/>
    <w:rsid w:val="0053599B"/>
    <w:rsid w:val="00535D3A"/>
    <w:rsid w:val="005366A5"/>
    <w:rsid w:val="00536CB0"/>
    <w:rsid w:val="0054070D"/>
    <w:rsid w:val="0054125D"/>
    <w:rsid w:val="00543C7F"/>
    <w:rsid w:val="00546E75"/>
    <w:rsid w:val="0054708B"/>
    <w:rsid w:val="005518C7"/>
    <w:rsid w:val="00553F27"/>
    <w:rsid w:val="00554A69"/>
    <w:rsid w:val="00554A89"/>
    <w:rsid w:val="00555658"/>
    <w:rsid w:val="005565A4"/>
    <w:rsid w:val="00561038"/>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A0075"/>
    <w:rsid w:val="005A109C"/>
    <w:rsid w:val="005A124E"/>
    <w:rsid w:val="005A292C"/>
    <w:rsid w:val="005A37C9"/>
    <w:rsid w:val="005A4C49"/>
    <w:rsid w:val="005A4CFE"/>
    <w:rsid w:val="005A6B51"/>
    <w:rsid w:val="005A73D7"/>
    <w:rsid w:val="005B3605"/>
    <w:rsid w:val="005B3736"/>
    <w:rsid w:val="005B42F1"/>
    <w:rsid w:val="005B53CE"/>
    <w:rsid w:val="005B65E9"/>
    <w:rsid w:val="005B7568"/>
    <w:rsid w:val="005C2341"/>
    <w:rsid w:val="005C28AD"/>
    <w:rsid w:val="005C363B"/>
    <w:rsid w:val="005C3809"/>
    <w:rsid w:val="005C7A7B"/>
    <w:rsid w:val="005D067B"/>
    <w:rsid w:val="005D23A2"/>
    <w:rsid w:val="005D3FB0"/>
    <w:rsid w:val="005D5A62"/>
    <w:rsid w:val="005D6205"/>
    <w:rsid w:val="005D6E71"/>
    <w:rsid w:val="005E1455"/>
    <w:rsid w:val="005E47AC"/>
    <w:rsid w:val="005E52E4"/>
    <w:rsid w:val="005E6008"/>
    <w:rsid w:val="005E663F"/>
    <w:rsid w:val="005E6B5F"/>
    <w:rsid w:val="005E772B"/>
    <w:rsid w:val="005E7B34"/>
    <w:rsid w:val="005E7F5C"/>
    <w:rsid w:val="005F0AA7"/>
    <w:rsid w:val="005F0D92"/>
    <w:rsid w:val="005F2172"/>
    <w:rsid w:val="005F22CE"/>
    <w:rsid w:val="005F408B"/>
    <w:rsid w:val="005F74AA"/>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3DDD"/>
    <w:rsid w:val="006347A9"/>
    <w:rsid w:val="00634CE1"/>
    <w:rsid w:val="00635612"/>
    <w:rsid w:val="0063739C"/>
    <w:rsid w:val="00637511"/>
    <w:rsid w:val="006376B9"/>
    <w:rsid w:val="00640026"/>
    <w:rsid w:val="006404DB"/>
    <w:rsid w:val="00642BE7"/>
    <w:rsid w:val="006430B5"/>
    <w:rsid w:val="00643C61"/>
    <w:rsid w:val="00644B2D"/>
    <w:rsid w:val="006473D7"/>
    <w:rsid w:val="00650207"/>
    <w:rsid w:val="00650350"/>
    <w:rsid w:val="0065265B"/>
    <w:rsid w:val="0065294E"/>
    <w:rsid w:val="00652CA0"/>
    <w:rsid w:val="00654CD8"/>
    <w:rsid w:val="0065556E"/>
    <w:rsid w:val="00657990"/>
    <w:rsid w:val="00657D67"/>
    <w:rsid w:val="006600C5"/>
    <w:rsid w:val="0066084E"/>
    <w:rsid w:val="00662199"/>
    <w:rsid w:val="006621A2"/>
    <w:rsid w:val="00663CEE"/>
    <w:rsid w:val="00663E67"/>
    <w:rsid w:val="00664C53"/>
    <w:rsid w:val="00664C64"/>
    <w:rsid w:val="006720BE"/>
    <w:rsid w:val="00676031"/>
    <w:rsid w:val="00676059"/>
    <w:rsid w:val="00677B78"/>
    <w:rsid w:val="00677E53"/>
    <w:rsid w:val="00681201"/>
    <w:rsid w:val="00681982"/>
    <w:rsid w:val="00681D1B"/>
    <w:rsid w:val="006825B2"/>
    <w:rsid w:val="0068267F"/>
    <w:rsid w:val="00683B67"/>
    <w:rsid w:val="006854B3"/>
    <w:rsid w:val="00685BA4"/>
    <w:rsid w:val="00685BC2"/>
    <w:rsid w:val="00686B97"/>
    <w:rsid w:val="00686DFC"/>
    <w:rsid w:val="00687B8C"/>
    <w:rsid w:val="00690657"/>
    <w:rsid w:val="00690894"/>
    <w:rsid w:val="00695084"/>
    <w:rsid w:val="00696212"/>
    <w:rsid w:val="00696A92"/>
    <w:rsid w:val="00696E62"/>
    <w:rsid w:val="0069706F"/>
    <w:rsid w:val="0069799C"/>
    <w:rsid w:val="00697AF6"/>
    <w:rsid w:val="006A023D"/>
    <w:rsid w:val="006A2014"/>
    <w:rsid w:val="006A2247"/>
    <w:rsid w:val="006A27F6"/>
    <w:rsid w:val="006A2957"/>
    <w:rsid w:val="006A4732"/>
    <w:rsid w:val="006A4ACA"/>
    <w:rsid w:val="006A4AFA"/>
    <w:rsid w:val="006B06FB"/>
    <w:rsid w:val="006B0855"/>
    <w:rsid w:val="006B0E73"/>
    <w:rsid w:val="006B1597"/>
    <w:rsid w:val="006B1EF6"/>
    <w:rsid w:val="006B2526"/>
    <w:rsid w:val="006B2B03"/>
    <w:rsid w:val="006B3F89"/>
    <w:rsid w:val="006B426F"/>
    <w:rsid w:val="006B4B0B"/>
    <w:rsid w:val="006B791B"/>
    <w:rsid w:val="006B7A0B"/>
    <w:rsid w:val="006B7DE9"/>
    <w:rsid w:val="006C0A98"/>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6F6588"/>
    <w:rsid w:val="006F70CF"/>
    <w:rsid w:val="007002BF"/>
    <w:rsid w:val="00700365"/>
    <w:rsid w:val="00701120"/>
    <w:rsid w:val="007031BC"/>
    <w:rsid w:val="0070342C"/>
    <w:rsid w:val="0070374A"/>
    <w:rsid w:val="00704306"/>
    <w:rsid w:val="007048ED"/>
    <w:rsid w:val="007056E8"/>
    <w:rsid w:val="00707F5F"/>
    <w:rsid w:val="00711DED"/>
    <w:rsid w:val="007125EC"/>
    <w:rsid w:val="007131DF"/>
    <w:rsid w:val="00715100"/>
    <w:rsid w:val="00715A5B"/>
    <w:rsid w:val="0071682C"/>
    <w:rsid w:val="00717E9C"/>
    <w:rsid w:val="0072274B"/>
    <w:rsid w:val="00722F6E"/>
    <w:rsid w:val="00723039"/>
    <w:rsid w:val="00723D00"/>
    <w:rsid w:val="00724AED"/>
    <w:rsid w:val="00725B61"/>
    <w:rsid w:val="00726471"/>
    <w:rsid w:val="00726AB9"/>
    <w:rsid w:val="00727021"/>
    <w:rsid w:val="0072724D"/>
    <w:rsid w:val="0072750C"/>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0FDB"/>
    <w:rsid w:val="00751112"/>
    <w:rsid w:val="0075325F"/>
    <w:rsid w:val="00753D1E"/>
    <w:rsid w:val="00754578"/>
    <w:rsid w:val="00755794"/>
    <w:rsid w:val="007560F3"/>
    <w:rsid w:val="0076248A"/>
    <w:rsid w:val="00762BD9"/>
    <w:rsid w:val="007636CC"/>
    <w:rsid w:val="00764133"/>
    <w:rsid w:val="00765080"/>
    <w:rsid w:val="00771C19"/>
    <w:rsid w:val="00773194"/>
    <w:rsid w:val="00773412"/>
    <w:rsid w:val="00773770"/>
    <w:rsid w:val="00773AE8"/>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67F9"/>
    <w:rsid w:val="0079180B"/>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017"/>
    <w:rsid w:val="007B713A"/>
    <w:rsid w:val="007C3326"/>
    <w:rsid w:val="007C3905"/>
    <w:rsid w:val="007C4F67"/>
    <w:rsid w:val="007C532B"/>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483"/>
    <w:rsid w:val="007E4DBF"/>
    <w:rsid w:val="007E4E6D"/>
    <w:rsid w:val="007E4E7E"/>
    <w:rsid w:val="007E4ECB"/>
    <w:rsid w:val="007E56B7"/>
    <w:rsid w:val="007E66BD"/>
    <w:rsid w:val="007E6810"/>
    <w:rsid w:val="007F20B9"/>
    <w:rsid w:val="007F295E"/>
    <w:rsid w:val="007F298F"/>
    <w:rsid w:val="007F2A2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626"/>
    <w:rsid w:val="00855B78"/>
    <w:rsid w:val="00855DCC"/>
    <w:rsid w:val="008574F2"/>
    <w:rsid w:val="00857A79"/>
    <w:rsid w:val="00860CEE"/>
    <w:rsid w:val="00860E72"/>
    <w:rsid w:val="00861AFF"/>
    <w:rsid w:val="00861F1A"/>
    <w:rsid w:val="008623CB"/>
    <w:rsid w:val="00862A8F"/>
    <w:rsid w:val="00863BF2"/>
    <w:rsid w:val="00865421"/>
    <w:rsid w:val="00865434"/>
    <w:rsid w:val="00867D3D"/>
    <w:rsid w:val="00871016"/>
    <w:rsid w:val="00873787"/>
    <w:rsid w:val="00873EDA"/>
    <w:rsid w:val="00875B79"/>
    <w:rsid w:val="00880ECC"/>
    <w:rsid w:val="0088148A"/>
    <w:rsid w:val="00881E49"/>
    <w:rsid w:val="008836C7"/>
    <w:rsid w:val="00885F67"/>
    <w:rsid w:val="00886FBE"/>
    <w:rsid w:val="00887042"/>
    <w:rsid w:val="00890E62"/>
    <w:rsid w:val="00890FD2"/>
    <w:rsid w:val="00891662"/>
    <w:rsid w:val="00893087"/>
    <w:rsid w:val="008934D3"/>
    <w:rsid w:val="00893A84"/>
    <w:rsid w:val="00894B8D"/>
    <w:rsid w:val="00895807"/>
    <w:rsid w:val="00895CDF"/>
    <w:rsid w:val="00896E40"/>
    <w:rsid w:val="008978CC"/>
    <w:rsid w:val="008A040A"/>
    <w:rsid w:val="008A05F3"/>
    <w:rsid w:val="008A3544"/>
    <w:rsid w:val="008A570D"/>
    <w:rsid w:val="008A71A4"/>
    <w:rsid w:val="008A7AD0"/>
    <w:rsid w:val="008B0C7A"/>
    <w:rsid w:val="008B1697"/>
    <w:rsid w:val="008B1E49"/>
    <w:rsid w:val="008B2BF2"/>
    <w:rsid w:val="008B4366"/>
    <w:rsid w:val="008B5B51"/>
    <w:rsid w:val="008B6530"/>
    <w:rsid w:val="008B6614"/>
    <w:rsid w:val="008B6DF9"/>
    <w:rsid w:val="008C0420"/>
    <w:rsid w:val="008C27B4"/>
    <w:rsid w:val="008C2A37"/>
    <w:rsid w:val="008C376D"/>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575F"/>
    <w:rsid w:val="008E6148"/>
    <w:rsid w:val="008E71BD"/>
    <w:rsid w:val="008E7EF7"/>
    <w:rsid w:val="008F033F"/>
    <w:rsid w:val="008F0A72"/>
    <w:rsid w:val="008F11B9"/>
    <w:rsid w:val="008F159F"/>
    <w:rsid w:val="008F2862"/>
    <w:rsid w:val="008F28E2"/>
    <w:rsid w:val="008F4737"/>
    <w:rsid w:val="008F624C"/>
    <w:rsid w:val="0090050A"/>
    <w:rsid w:val="00901CC8"/>
    <w:rsid w:val="00901E68"/>
    <w:rsid w:val="009035DE"/>
    <w:rsid w:val="0090468E"/>
    <w:rsid w:val="00904F54"/>
    <w:rsid w:val="0090540F"/>
    <w:rsid w:val="00905CC0"/>
    <w:rsid w:val="009068BD"/>
    <w:rsid w:val="00906FE9"/>
    <w:rsid w:val="009072F7"/>
    <w:rsid w:val="009079AF"/>
    <w:rsid w:val="00910086"/>
    <w:rsid w:val="0091025F"/>
    <w:rsid w:val="00911F77"/>
    <w:rsid w:val="009125FF"/>
    <w:rsid w:val="0091286E"/>
    <w:rsid w:val="00912BE1"/>
    <w:rsid w:val="00912CC9"/>
    <w:rsid w:val="0091372A"/>
    <w:rsid w:val="00914FD8"/>
    <w:rsid w:val="009157B6"/>
    <w:rsid w:val="0091648D"/>
    <w:rsid w:val="00917360"/>
    <w:rsid w:val="0092025A"/>
    <w:rsid w:val="00923631"/>
    <w:rsid w:val="0092369E"/>
    <w:rsid w:val="009238A2"/>
    <w:rsid w:val="0092452C"/>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502C"/>
    <w:rsid w:val="00965750"/>
    <w:rsid w:val="009669AC"/>
    <w:rsid w:val="00966B82"/>
    <w:rsid w:val="00971075"/>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36A"/>
    <w:rsid w:val="00992AEF"/>
    <w:rsid w:val="00992E96"/>
    <w:rsid w:val="00993763"/>
    <w:rsid w:val="00993B20"/>
    <w:rsid w:val="00994867"/>
    <w:rsid w:val="009A0484"/>
    <w:rsid w:val="009A288E"/>
    <w:rsid w:val="009A3448"/>
    <w:rsid w:val="009A364A"/>
    <w:rsid w:val="009A37CD"/>
    <w:rsid w:val="009A6B73"/>
    <w:rsid w:val="009A792D"/>
    <w:rsid w:val="009B014E"/>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1929"/>
    <w:rsid w:val="00A023AE"/>
    <w:rsid w:val="00A02D67"/>
    <w:rsid w:val="00A04BE4"/>
    <w:rsid w:val="00A0646F"/>
    <w:rsid w:val="00A06B17"/>
    <w:rsid w:val="00A06B32"/>
    <w:rsid w:val="00A07189"/>
    <w:rsid w:val="00A07E94"/>
    <w:rsid w:val="00A10430"/>
    <w:rsid w:val="00A1474D"/>
    <w:rsid w:val="00A14E80"/>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0C1"/>
    <w:rsid w:val="00A35E6B"/>
    <w:rsid w:val="00A3623F"/>
    <w:rsid w:val="00A362E1"/>
    <w:rsid w:val="00A36494"/>
    <w:rsid w:val="00A40C54"/>
    <w:rsid w:val="00A42DFC"/>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4291"/>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A5D45"/>
    <w:rsid w:val="00AB2018"/>
    <w:rsid w:val="00AB26F5"/>
    <w:rsid w:val="00AB29E0"/>
    <w:rsid w:val="00AB344D"/>
    <w:rsid w:val="00AB3DC1"/>
    <w:rsid w:val="00AB5310"/>
    <w:rsid w:val="00AB5C30"/>
    <w:rsid w:val="00AB70CB"/>
    <w:rsid w:val="00AB787C"/>
    <w:rsid w:val="00AC0FAF"/>
    <w:rsid w:val="00AC10F0"/>
    <w:rsid w:val="00AC11CD"/>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6817"/>
    <w:rsid w:val="00AF7307"/>
    <w:rsid w:val="00AF75E7"/>
    <w:rsid w:val="00B00587"/>
    <w:rsid w:val="00B00F9F"/>
    <w:rsid w:val="00B017B2"/>
    <w:rsid w:val="00B02DD8"/>
    <w:rsid w:val="00B03939"/>
    <w:rsid w:val="00B049B5"/>
    <w:rsid w:val="00B0556F"/>
    <w:rsid w:val="00B06F6C"/>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1021"/>
    <w:rsid w:val="00B336A7"/>
    <w:rsid w:val="00B36235"/>
    <w:rsid w:val="00B37396"/>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57BDF"/>
    <w:rsid w:val="00B57F57"/>
    <w:rsid w:val="00B61275"/>
    <w:rsid w:val="00B641B3"/>
    <w:rsid w:val="00B646B2"/>
    <w:rsid w:val="00B64E5D"/>
    <w:rsid w:val="00B66A10"/>
    <w:rsid w:val="00B66BA5"/>
    <w:rsid w:val="00B7084E"/>
    <w:rsid w:val="00B71E8B"/>
    <w:rsid w:val="00B739D1"/>
    <w:rsid w:val="00B7558F"/>
    <w:rsid w:val="00B77684"/>
    <w:rsid w:val="00B805B8"/>
    <w:rsid w:val="00B8189E"/>
    <w:rsid w:val="00B8324E"/>
    <w:rsid w:val="00B83B58"/>
    <w:rsid w:val="00B83D5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6C17"/>
    <w:rsid w:val="00BA77B9"/>
    <w:rsid w:val="00BB0311"/>
    <w:rsid w:val="00BB0776"/>
    <w:rsid w:val="00BB07A7"/>
    <w:rsid w:val="00BB0C39"/>
    <w:rsid w:val="00BB0E94"/>
    <w:rsid w:val="00BB2CE5"/>
    <w:rsid w:val="00BB3AAB"/>
    <w:rsid w:val="00BB4C6F"/>
    <w:rsid w:val="00BB74D3"/>
    <w:rsid w:val="00BB7607"/>
    <w:rsid w:val="00BC011B"/>
    <w:rsid w:val="00BC08AD"/>
    <w:rsid w:val="00BC1741"/>
    <w:rsid w:val="00BC1AFE"/>
    <w:rsid w:val="00BC2A95"/>
    <w:rsid w:val="00BC3999"/>
    <w:rsid w:val="00BC3CA9"/>
    <w:rsid w:val="00BC45F5"/>
    <w:rsid w:val="00BC480A"/>
    <w:rsid w:val="00BC49AB"/>
    <w:rsid w:val="00BC63A9"/>
    <w:rsid w:val="00BC6548"/>
    <w:rsid w:val="00BC78D5"/>
    <w:rsid w:val="00BD0D84"/>
    <w:rsid w:val="00BD3288"/>
    <w:rsid w:val="00BD338B"/>
    <w:rsid w:val="00BD34AB"/>
    <w:rsid w:val="00BD37A9"/>
    <w:rsid w:val="00BD4644"/>
    <w:rsid w:val="00BD4C5C"/>
    <w:rsid w:val="00BD5208"/>
    <w:rsid w:val="00BD5609"/>
    <w:rsid w:val="00BD7F80"/>
    <w:rsid w:val="00BE0387"/>
    <w:rsid w:val="00BE1320"/>
    <w:rsid w:val="00BE37DC"/>
    <w:rsid w:val="00BE3FAB"/>
    <w:rsid w:val="00BE412D"/>
    <w:rsid w:val="00BE6C3D"/>
    <w:rsid w:val="00BE6D04"/>
    <w:rsid w:val="00BE7D84"/>
    <w:rsid w:val="00BF05B6"/>
    <w:rsid w:val="00BF184C"/>
    <w:rsid w:val="00BF228E"/>
    <w:rsid w:val="00BF60F1"/>
    <w:rsid w:val="00BF7769"/>
    <w:rsid w:val="00C01BF2"/>
    <w:rsid w:val="00C02B0E"/>
    <w:rsid w:val="00C03C07"/>
    <w:rsid w:val="00C04BCE"/>
    <w:rsid w:val="00C04E52"/>
    <w:rsid w:val="00C054AF"/>
    <w:rsid w:val="00C055DF"/>
    <w:rsid w:val="00C06F8F"/>
    <w:rsid w:val="00C0705A"/>
    <w:rsid w:val="00C112F9"/>
    <w:rsid w:val="00C11679"/>
    <w:rsid w:val="00C1194B"/>
    <w:rsid w:val="00C11F3D"/>
    <w:rsid w:val="00C121CE"/>
    <w:rsid w:val="00C1268B"/>
    <w:rsid w:val="00C13157"/>
    <w:rsid w:val="00C147C6"/>
    <w:rsid w:val="00C171D0"/>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6958"/>
    <w:rsid w:val="00C46D96"/>
    <w:rsid w:val="00C50342"/>
    <w:rsid w:val="00C525C1"/>
    <w:rsid w:val="00C541F3"/>
    <w:rsid w:val="00C55910"/>
    <w:rsid w:val="00C566C3"/>
    <w:rsid w:val="00C574AF"/>
    <w:rsid w:val="00C60146"/>
    <w:rsid w:val="00C60A31"/>
    <w:rsid w:val="00C60FF6"/>
    <w:rsid w:val="00C61DC3"/>
    <w:rsid w:val="00C62A4E"/>
    <w:rsid w:val="00C62FD0"/>
    <w:rsid w:val="00C636D3"/>
    <w:rsid w:val="00C63859"/>
    <w:rsid w:val="00C64F2C"/>
    <w:rsid w:val="00C655BC"/>
    <w:rsid w:val="00C660ED"/>
    <w:rsid w:val="00C66AC2"/>
    <w:rsid w:val="00C6747F"/>
    <w:rsid w:val="00C67F1C"/>
    <w:rsid w:val="00C71469"/>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62F"/>
    <w:rsid w:val="00C86A41"/>
    <w:rsid w:val="00C87F66"/>
    <w:rsid w:val="00C9085D"/>
    <w:rsid w:val="00C91741"/>
    <w:rsid w:val="00C92D48"/>
    <w:rsid w:val="00C93637"/>
    <w:rsid w:val="00C93844"/>
    <w:rsid w:val="00C941F5"/>
    <w:rsid w:val="00C95001"/>
    <w:rsid w:val="00C9711D"/>
    <w:rsid w:val="00C97DA8"/>
    <w:rsid w:val="00CA0F58"/>
    <w:rsid w:val="00CA12D9"/>
    <w:rsid w:val="00CA1EF2"/>
    <w:rsid w:val="00CA23B5"/>
    <w:rsid w:val="00CA25D7"/>
    <w:rsid w:val="00CA284A"/>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1E7B"/>
    <w:rsid w:val="00CC3F75"/>
    <w:rsid w:val="00CC410E"/>
    <w:rsid w:val="00CC5031"/>
    <w:rsid w:val="00CC50BA"/>
    <w:rsid w:val="00CC5722"/>
    <w:rsid w:val="00CC64EE"/>
    <w:rsid w:val="00CC7847"/>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6347"/>
    <w:rsid w:val="00D279FA"/>
    <w:rsid w:val="00D320E2"/>
    <w:rsid w:val="00D3319B"/>
    <w:rsid w:val="00D3374F"/>
    <w:rsid w:val="00D340BE"/>
    <w:rsid w:val="00D34D88"/>
    <w:rsid w:val="00D35B4A"/>
    <w:rsid w:val="00D372CC"/>
    <w:rsid w:val="00D4239C"/>
    <w:rsid w:val="00D43CD9"/>
    <w:rsid w:val="00D4451D"/>
    <w:rsid w:val="00D46162"/>
    <w:rsid w:val="00D50CC1"/>
    <w:rsid w:val="00D50FD6"/>
    <w:rsid w:val="00D5489D"/>
    <w:rsid w:val="00D54B31"/>
    <w:rsid w:val="00D55509"/>
    <w:rsid w:val="00D557DA"/>
    <w:rsid w:val="00D57153"/>
    <w:rsid w:val="00D57160"/>
    <w:rsid w:val="00D574FD"/>
    <w:rsid w:val="00D575DD"/>
    <w:rsid w:val="00D60F97"/>
    <w:rsid w:val="00D64807"/>
    <w:rsid w:val="00D64DF7"/>
    <w:rsid w:val="00D65976"/>
    <w:rsid w:val="00D66497"/>
    <w:rsid w:val="00D665A9"/>
    <w:rsid w:val="00D668A8"/>
    <w:rsid w:val="00D6751A"/>
    <w:rsid w:val="00D71A6D"/>
    <w:rsid w:val="00D71B23"/>
    <w:rsid w:val="00D71EFD"/>
    <w:rsid w:val="00D734A1"/>
    <w:rsid w:val="00D73522"/>
    <w:rsid w:val="00D751E7"/>
    <w:rsid w:val="00D75859"/>
    <w:rsid w:val="00D75A02"/>
    <w:rsid w:val="00D75B2F"/>
    <w:rsid w:val="00D75BDD"/>
    <w:rsid w:val="00D768AA"/>
    <w:rsid w:val="00D7739C"/>
    <w:rsid w:val="00D80190"/>
    <w:rsid w:val="00D834BA"/>
    <w:rsid w:val="00D84451"/>
    <w:rsid w:val="00D84F29"/>
    <w:rsid w:val="00D87B51"/>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4A24"/>
    <w:rsid w:val="00DB6070"/>
    <w:rsid w:val="00DB68D0"/>
    <w:rsid w:val="00DC036E"/>
    <w:rsid w:val="00DC06E9"/>
    <w:rsid w:val="00DC08B0"/>
    <w:rsid w:val="00DC13E5"/>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43C6"/>
    <w:rsid w:val="00DE4DF0"/>
    <w:rsid w:val="00DE4E70"/>
    <w:rsid w:val="00DE519F"/>
    <w:rsid w:val="00DE5744"/>
    <w:rsid w:val="00DE72BA"/>
    <w:rsid w:val="00DE760F"/>
    <w:rsid w:val="00DF00B5"/>
    <w:rsid w:val="00DF0278"/>
    <w:rsid w:val="00DF378D"/>
    <w:rsid w:val="00DF39C4"/>
    <w:rsid w:val="00DF4B6A"/>
    <w:rsid w:val="00DF4B7B"/>
    <w:rsid w:val="00DF57AA"/>
    <w:rsid w:val="00DF6C4C"/>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98B"/>
    <w:rsid w:val="00E212F5"/>
    <w:rsid w:val="00E2526D"/>
    <w:rsid w:val="00E25929"/>
    <w:rsid w:val="00E27A68"/>
    <w:rsid w:val="00E3097D"/>
    <w:rsid w:val="00E30E9E"/>
    <w:rsid w:val="00E32196"/>
    <w:rsid w:val="00E32B4F"/>
    <w:rsid w:val="00E32DB8"/>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ADC"/>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F0D"/>
    <w:rsid w:val="00E85F35"/>
    <w:rsid w:val="00E864F4"/>
    <w:rsid w:val="00E86627"/>
    <w:rsid w:val="00E916F9"/>
    <w:rsid w:val="00E951F2"/>
    <w:rsid w:val="00E953E7"/>
    <w:rsid w:val="00E956AE"/>
    <w:rsid w:val="00E95781"/>
    <w:rsid w:val="00E95827"/>
    <w:rsid w:val="00E96559"/>
    <w:rsid w:val="00EA2FAE"/>
    <w:rsid w:val="00EA3D84"/>
    <w:rsid w:val="00EA4220"/>
    <w:rsid w:val="00EA55C0"/>
    <w:rsid w:val="00EA60E7"/>
    <w:rsid w:val="00EA742A"/>
    <w:rsid w:val="00EA7DC7"/>
    <w:rsid w:val="00EB0534"/>
    <w:rsid w:val="00EB0631"/>
    <w:rsid w:val="00EB1284"/>
    <w:rsid w:val="00EB292B"/>
    <w:rsid w:val="00EB2B94"/>
    <w:rsid w:val="00EB585C"/>
    <w:rsid w:val="00EB5CFC"/>
    <w:rsid w:val="00EB64C7"/>
    <w:rsid w:val="00EB6E17"/>
    <w:rsid w:val="00EB7337"/>
    <w:rsid w:val="00EC0688"/>
    <w:rsid w:val="00EC0A11"/>
    <w:rsid w:val="00EC1F64"/>
    <w:rsid w:val="00EC2731"/>
    <w:rsid w:val="00EC2F31"/>
    <w:rsid w:val="00EC3524"/>
    <w:rsid w:val="00EC383D"/>
    <w:rsid w:val="00EC4CDF"/>
    <w:rsid w:val="00EC58CF"/>
    <w:rsid w:val="00EC5DF2"/>
    <w:rsid w:val="00EC659C"/>
    <w:rsid w:val="00EC6A40"/>
    <w:rsid w:val="00ED0725"/>
    <w:rsid w:val="00ED0D7D"/>
    <w:rsid w:val="00ED1EF6"/>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294"/>
    <w:rsid w:val="00EE5816"/>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6276"/>
    <w:rsid w:val="00F069A3"/>
    <w:rsid w:val="00F06DB3"/>
    <w:rsid w:val="00F06F54"/>
    <w:rsid w:val="00F075CB"/>
    <w:rsid w:val="00F0767E"/>
    <w:rsid w:val="00F101FD"/>
    <w:rsid w:val="00F10882"/>
    <w:rsid w:val="00F118C9"/>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13"/>
    <w:rsid w:val="00F671CD"/>
    <w:rsid w:val="00F6755A"/>
    <w:rsid w:val="00F67BBE"/>
    <w:rsid w:val="00F70D15"/>
    <w:rsid w:val="00F726D2"/>
    <w:rsid w:val="00F73AE4"/>
    <w:rsid w:val="00F74D38"/>
    <w:rsid w:val="00F751AE"/>
    <w:rsid w:val="00F75EDE"/>
    <w:rsid w:val="00F769AF"/>
    <w:rsid w:val="00F770A4"/>
    <w:rsid w:val="00F805AF"/>
    <w:rsid w:val="00F8063E"/>
    <w:rsid w:val="00F83467"/>
    <w:rsid w:val="00F8642B"/>
    <w:rsid w:val="00F86ACB"/>
    <w:rsid w:val="00F86F0F"/>
    <w:rsid w:val="00F8771D"/>
    <w:rsid w:val="00F931CC"/>
    <w:rsid w:val="00F93652"/>
    <w:rsid w:val="00F938E6"/>
    <w:rsid w:val="00F93C5E"/>
    <w:rsid w:val="00F95697"/>
    <w:rsid w:val="00F96B78"/>
    <w:rsid w:val="00F9719C"/>
    <w:rsid w:val="00FA43A1"/>
    <w:rsid w:val="00FA4B0A"/>
    <w:rsid w:val="00FA502F"/>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526A"/>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4A972-96A9-4ADB-9E76-8E7A05309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11415</Words>
  <Characters>65069</Characters>
  <Application>Microsoft Office Word</Application>
  <DocSecurity>0</DocSecurity>
  <Lines>542</Lines>
  <Paragraphs>152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2020-10-28T10:52:00Z</dcterms:created>
  <dcterms:modified xsi:type="dcterms:W3CDTF">2020-10-28T10:52:00Z</dcterms:modified>
</cp:coreProperties>
</file>